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62C4C5" w14:textId="66237B94" w:rsidR="00301195" w:rsidRDefault="00301195" w:rsidP="007B276A">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ins>
    </w:p>
    <w:p w14:paraId="232B0900" w14:textId="205B8F13" w:rsidR="007B276A" w:rsidRPr="0073170E" w:rsidRDefault="007B276A" w:rsidP="007B276A">
      <w:pPr>
        <w:rPr>
          <w:rFonts w:ascii="Times New Roman" w:hAnsi="Times New Roman" w:cs="Times New Roman"/>
          <w:b/>
          <w:bCs/>
          <w:sz w:val="20"/>
          <w:szCs w:val="20"/>
        </w:rPr>
      </w:pPr>
      <w:r w:rsidRPr="0073170E">
        <w:rPr>
          <w:rFonts w:ascii="Times New Roman" w:hAnsi="Times New Roman" w:cs="Times New Roman"/>
          <w:b/>
          <w:bCs/>
          <w:sz w:val="20"/>
          <w:szCs w:val="20"/>
        </w:rPr>
        <w:t>S.23.01.</w:t>
      </w:r>
      <w:r w:rsidRPr="0073170E">
        <w:rPr>
          <w:rFonts w:ascii="Times New Roman" w:hAnsi="Times New Roman" w:cs="Times New Roman"/>
          <w:b/>
          <w:sz w:val="20"/>
          <w:szCs w:val="20"/>
        </w:rPr>
        <w:t xml:space="preserve"> O</w:t>
      </w:r>
      <w:r w:rsidRPr="0073170E">
        <w:rPr>
          <w:rFonts w:ascii="Times New Roman" w:hAnsi="Times New Roman" w:cs="Times New Roman"/>
          <w:b/>
          <w:bCs/>
          <w:sz w:val="20"/>
          <w:szCs w:val="20"/>
        </w:rPr>
        <w:t xml:space="preserve">wn Funds </w:t>
      </w:r>
    </w:p>
    <w:p w14:paraId="47D43825" w14:textId="77777777" w:rsidR="007B276A" w:rsidRPr="0073170E" w:rsidRDefault="007B276A" w:rsidP="007B276A">
      <w:pPr>
        <w:rPr>
          <w:rFonts w:ascii="Times New Roman" w:hAnsi="Times New Roman" w:cs="Times New Roman"/>
          <w:b/>
          <w:sz w:val="20"/>
          <w:szCs w:val="20"/>
        </w:rPr>
      </w:pPr>
      <w:r w:rsidRPr="0073170E">
        <w:rPr>
          <w:rFonts w:ascii="Times New Roman" w:hAnsi="Times New Roman" w:cs="Times New Roman"/>
          <w:b/>
          <w:sz w:val="20"/>
          <w:szCs w:val="20"/>
        </w:rPr>
        <w:t xml:space="preserve">General comments: </w:t>
      </w:r>
    </w:p>
    <w:p w14:paraId="337ABEA1" w14:textId="27CC287B" w:rsidR="007B276A" w:rsidRPr="0073170E" w:rsidRDefault="007B276A" w:rsidP="007B276A">
      <w:pPr>
        <w:jc w:val="both"/>
        <w:rPr>
          <w:rFonts w:ascii="Times New Roman" w:hAnsi="Times New Roman" w:cs="Times New Roman"/>
          <w:sz w:val="20"/>
          <w:szCs w:val="20"/>
        </w:rPr>
      </w:pPr>
      <w:r w:rsidRPr="0073170E">
        <w:rPr>
          <w:rFonts w:ascii="Times New Roman" w:hAnsi="Times New Roman" w:cs="Times New Roman"/>
          <w:sz w:val="20"/>
          <w:szCs w:val="20"/>
        </w:rPr>
        <w:t>This Annex contains additional instructions in relation to the templates included in Annex I of th</w:t>
      </w:r>
      <w:r w:rsidR="0073170E">
        <w:rPr>
          <w:rFonts w:ascii="Times New Roman" w:hAnsi="Times New Roman" w:cs="Times New Roman"/>
          <w:sz w:val="20"/>
          <w:szCs w:val="20"/>
        </w:rPr>
        <w:t>is Regulation</w:t>
      </w:r>
      <w:r w:rsidRPr="0073170E">
        <w:rPr>
          <w:rFonts w:ascii="Times New Roman" w:hAnsi="Times New Roman" w:cs="Times New Roman"/>
          <w:sz w:val="20"/>
          <w:szCs w:val="20"/>
        </w:rPr>
        <w:t xml:space="preserve">. The first column of the next table identifies the items to be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by row and column number, as shown in the template in Annex I.</w:t>
      </w:r>
    </w:p>
    <w:p w14:paraId="1F2A85E0" w14:textId="37C12DD3" w:rsidR="00F72F03" w:rsidRPr="00646A9F" w:rsidRDefault="00F72F03" w:rsidP="00F72F03">
      <w:pPr>
        <w:rPr>
          <w:rFonts w:ascii="Times New Roman" w:hAnsi="Times New Roman" w:cs="Times New Roman"/>
          <w:sz w:val="20"/>
          <w:szCs w:val="20"/>
        </w:rPr>
      </w:pPr>
      <w:r w:rsidRPr="00646A9F">
        <w:rPr>
          <w:rFonts w:ascii="Times New Roman" w:hAnsi="Times New Roman" w:cs="Times New Roman"/>
          <w:sz w:val="20"/>
          <w:szCs w:val="20"/>
        </w:rPr>
        <w:t xml:space="preserve">This Annex relates to opening, quarterly and annual submission for </w:t>
      </w:r>
      <w:r w:rsidR="006612A9">
        <w:rPr>
          <w:rFonts w:ascii="Times New Roman" w:hAnsi="Times New Roman" w:cs="Times New Roman"/>
          <w:sz w:val="20"/>
          <w:szCs w:val="20"/>
        </w:rPr>
        <w:t>individual entities</w:t>
      </w:r>
      <w:r w:rsidRPr="00646A9F">
        <w:rPr>
          <w:rFonts w:ascii="Times New Roman" w:hAnsi="Times New Roman" w:cs="Times New Roman"/>
          <w:sz w:val="20"/>
          <w:szCs w:val="20"/>
        </w:rPr>
        <w:t>.</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1809"/>
        <w:gridCol w:w="2835"/>
        <w:gridCol w:w="4529"/>
        <w:gridCol w:w="7"/>
        <w:tblGridChange w:id="3">
          <w:tblGrid>
            <w:gridCol w:w="34"/>
            <w:gridCol w:w="272"/>
            <w:gridCol w:w="34"/>
            <w:gridCol w:w="1503"/>
            <w:gridCol w:w="306"/>
            <w:gridCol w:w="2529"/>
            <w:gridCol w:w="306"/>
            <w:gridCol w:w="4223"/>
            <w:gridCol w:w="7"/>
            <w:gridCol w:w="299"/>
            <w:gridCol w:w="7"/>
          </w:tblGrid>
        </w:tblGridChange>
      </w:tblGrid>
      <w:tr w:rsidR="00244DA3" w:rsidRPr="007B276A" w14:paraId="287CB05A" w14:textId="77777777" w:rsidTr="0073170E">
        <w:trPr>
          <w:gridAfter w:val="1"/>
          <w:wAfter w:w="7" w:type="dxa"/>
          <w:trHeight w:val="300"/>
        </w:trPr>
        <w:tc>
          <w:tcPr>
            <w:tcW w:w="1843" w:type="dxa"/>
            <w:gridSpan w:val="2"/>
            <w:hideMark/>
          </w:tcPr>
          <w:p w14:paraId="36355F30" w14:textId="66433341" w:rsidR="00244DA3" w:rsidRPr="0073170E" w:rsidRDefault="00244DA3" w:rsidP="0073170E">
            <w:pPr>
              <w:jc w:val="center"/>
              <w:rPr>
                <w:rFonts w:ascii="Times New Roman" w:hAnsi="Times New Roman" w:cs="Times New Roman"/>
                <w:b/>
                <w:bCs/>
                <w:sz w:val="20"/>
                <w:szCs w:val="20"/>
              </w:rPr>
            </w:pPr>
          </w:p>
        </w:tc>
        <w:tc>
          <w:tcPr>
            <w:tcW w:w="2835" w:type="dxa"/>
            <w:hideMark/>
          </w:tcPr>
          <w:p w14:paraId="38918EC8"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ITEM</w:t>
            </w:r>
          </w:p>
        </w:tc>
        <w:tc>
          <w:tcPr>
            <w:tcW w:w="4529" w:type="dxa"/>
            <w:hideMark/>
          </w:tcPr>
          <w:p w14:paraId="431F729C" w14:textId="77777777" w:rsidR="00244DA3" w:rsidRPr="0073170E" w:rsidRDefault="00244DA3" w:rsidP="0073170E">
            <w:pPr>
              <w:jc w:val="center"/>
              <w:rPr>
                <w:rFonts w:ascii="Times New Roman" w:hAnsi="Times New Roman" w:cs="Times New Roman"/>
                <w:b/>
                <w:bCs/>
                <w:sz w:val="20"/>
                <w:szCs w:val="20"/>
              </w:rPr>
            </w:pPr>
            <w:r w:rsidRPr="0073170E">
              <w:rPr>
                <w:rFonts w:ascii="Times New Roman" w:hAnsi="Times New Roman" w:cs="Times New Roman"/>
                <w:b/>
                <w:bCs/>
                <w:sz w:val="20"/>
                <w:szCs w:val="20"/>
              </w:rPr>
              <w:t>INSTRUCTIONS</w:t>
            </w:r>
          </w:p>
        </w:tc>
      </w:tr>
      <w:tr w:rsidR="00636F5B" w:rsidRPr="007B276A" w14:paraId="1F8E2189" w14:textId="77777777" w:rsidTr="0043482E">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316"/>
          <w:ins w:id="5" w:author="Author"/>
          <w:trPrChange w:id="6" w:author="Author">
            <w:trPr>
              <w:gridBefore w:val="2"/>
              <w:gridAfter w:val="1"/>
              <w:wAfter w:w="7" w:type="dxa"/>
              <w:trHeight w:val="509"/>
            </w:trPr>
          </w:trPrChange>
        </w:trPr>
        <w:tc>
          <w:tcPr>
            <w:tcW w:w="9207" w:type="dxa"/>
            <w:gridSpan w:val="4"/>
            <w:tcPrChange w:id="7" w:author="Author">
              <w:tcPr>
                <w:tcW w:w="9207" w:type="dxa"/>
                <w:gridSpan w:val="8"/>
              </w:tcPr>
            </w:tcPrChange>
          </w:tcPr>
          <w:p w14:paraId="2DEAB0D2" w14:textId="7E080E72" w:rsidR="00636F5B" w:rsidRPr="0043482E" w:rsidRDefault="00636F5B" w:rsidP="00DB20F0">
            <w:pPr>
              <w:rPr>
                <w:ins w:id="8" w:author="Author"/>
                <w:rFonts w:ascii="Times New Roman" w:hAnsi="Times New Roman" w:cs="Times New Roman"/>
                <w:b/>
                <w:sz w:val="20"/>
                <w:szCs w:val="20"/>
                <w:rPrChange w:id="9" w:author="Author">
                  <w:rPr>
                    <w:ins w:id="10" w:author="Author"/>
                    <w:rFonts w:ascii="Times New Roman" w:hAnsi="Times New Roman" w:cs="Times New Roman"/>
                    <w:sz w:val="20"/>
                    <w:szCs w:val="20"/>
                  </w:rPr>
                </w:rPrChange>
              </w:rPr>
            </w:pPr>
            <w:ins w:id="11" w:author="Author">
              <w:r w:rsidRPr="0043482E">
                <w:rPr>
                  <w:rFonts w:ascii="Times New Roman" w:hAnsi="Times New Roman" w:cs="Times New Roman"/>
                  <w:b/>
                  <w:sz w:val="20"/>
                  <w:szCs w:val="20"/>
                  <w:rPrChange w:id="12" w:author="Author">
                    <w:rPr>
                      <w:rFonts w:ascii="Times New Roman" w:hAnsi="Times New Roman" w:cs="Times New Roman"/>
                      <w:sz w:val="20"/>
                      <w:szCs w:val="20"/>
                    </w:rPr>
                  </w:rPrChange>
                </w:rPr>
                <w:t>Basic own funds before deduction for participations in other financial sector</w:t>
              </w:r>
              <w:r w:rsidR="00C5639E">
                <w:rPr>
                  <w:rFonts w:ascii="Times New Roman" w:hAnsi="Times New Roman" w:cs="Times New Roman"/>
                  <w:b/>
                  <w:sz w:val="20"/>
                  <w:szCs w:val="20"/>
                </w:rPr>
                <w:t xml:space="preserve"> as foreseen in article 68 of Delegated </w:t>
              </w:r>
              <w:del w:id="13" w:author="Author">
                <w:r w:rsidR="00C5639E" w:rsidDel="00DB20F0">
                  <w:rPr>
                    <w:rFonts w:ascii="Times New Roman" w:hAnsi="Times New Roman" w:cs="Times New Roman"/>
                    <w:b/>
                    <w:sz w:val="20"/>
                    <w:szCs w:val="20"/>
                  </w:rPr>
                  <w:delText>r</w:delText>
                </w:r>
              </w:del>
              <w:r w:rsidR="00DB20F0">
                <w:rPr>
                  <w:rFonts w:ascii="Times New Roman" w:hAnsi="Times New Roman" w:cs="Times New Roman"/>
                  <w:b/>
                  <w:sz w:val="20"/>
                  <w:szCs w:val="20"/>
                </w:rPr>
                <w:t>R</w:t>
              </w:r>
              <w:r w:rsidR="00C5639E">
                <w:rPr>
                  <w:rFonts w:ascii="Times New Roman" w:hAnsi="Times New Roman" w:cs="Times New Roman"/>
                  <w:b/>
                  <w:sz w:val="20"/>
                  <w:szCs w:val="20"/>
                </w:rPr>
                <w:t xml:space="preserve">egulation </w:t>
              </w:r>
              <w:r w:rsidR="00A07CB7">
                <w:rPr>
                  <w:rFonts w:ascii="Times New Roman" w:hAnsi="Times New Roman" w:cs="Times New Roman"/>
                  <w:b/>
                  <w:sz w:val="20"/>
                  <w:szCs w:val="20"/>
                </w:rPr>
                <w:t xml:space="preserve">(EU) </w:t>
              </w:r>
              <w:r w:rsidR="00C5639E">
                <w:rPr>
                  <w:rFonts w:ascii="Times New Roman" w:hAnsi="Times New Roman" w:cs="Times New Roman"/>
                  <w:b/>
                  <w:sz w:val="20"/>
                  <w:szCs w:val="20"/>
                </w:rPr>
                <w:t>2015/35</w:t>
              </w:r>
            </w:ins>
          </w:p>
        </w:tc>
      </w:tr>
      <w:tr w:rsidR="00244DA3" w:rsidRPr="007B276A" w14:paraId="3A3EEDA8" w14:textId="77777777" w:rsidTr="0073170E">
        <w:trPr>
          <w:gridAfter w:val="1"/>
          <w:wAfter w:w="7" w:type="dxa"/>
          <w:trHeight w:val="509"/>
        </w:trPr>
        <w:tc>
          <w:tcPr>
            <w:tcW w:w="1843" w:type="dxa"/>
            <w:gridSpan w:val="2"/>
            <w:vMerge w:val="restart"/>
            <w:hideMark/>
          </w:tcPr>
          <w:p w14:paraId="528632D4" w14:textId="3B1237A1" w:rsidR="004867BC" w:rsidRPr="0073170E" w:rsidRDefault="00272FA9" w:rsidP="0073170E">
            <w:pPr>
              <w:spacing w:after="0"/>
              <w:rPr>
                <w:rFonts w:ascii="Times New Roman" w:hAnsi="Times New Roman" w:cs="Times New Roman"/>
                <w:sz w:val="20"/>
                <w:szCs w:val="20"/>
              </w:rPr>
            </w:pPr>
            <w:r w:rsidRPr="0073170E">
              <w:rPr>
                <w:rFonts w:ascii="Times New Roman" w:hAnsi="Times New Roman" w:cs="Times New Roman"/>
                <w:sz w:val="20"/>
                <w:szCs w:val="20"/>
              </w:rPr>
              <w:t>R0010/C0010</w:t>
            </w:r>
          </w:p>
          <w:p w14:paraId="0158C975" w14:textId="77777777" w:rsidR="00244DA3" w:rsidRPr="0073170E" w:rsidRDefault="004F02CE" w:rsidP="00272FA9">
            <w:pPr>
              <w:rPr>
                <w:rFonts w:ascii="Times New Roman" w:hAnsi="Times New Roman" w:cs="Times New Roman"/>
                <w:sz w:val="20"/>
                <w:szCs w:val="20"/>
              </w:rPr>
            </w:pPr>
            <w:r w:rsidRPr="0073170E">
              <w:rPr>
                <w:rFonts w:ascii="Times New Roman" w:hAnsi="Times New Roman" w:cs="Times New Roman"/>
                <w:sz w:val="20"/>
                <w:szCs w:val="20"/>
              </w:rPr>
              <w:t>(A1)</w:t>
            </w:r>
          </w:p>
        </w:tc>
        <w:tc>
          <w:tcPr>
            <w:tcW w:w="2835" w:type="dxa"/>
            <w:vMerge w:val="restart"/>
            <w:hideMark/>
          </w:tcPr>
          <w:p w14:paraId="46354A32" w14:textId="77777777" w:rsidR="00244DA3"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 xml:space="preserve">Ordinary share capital (gross of own shares) – total </w:t>
            </w:r>
          </w:p>
        </w:tc>
        <w:tc>
          <w:tcPr>
            <w:tcW w:w="4529" w:type="dxa"/>
            <w:vMerge w:val="restart"/>
            <w:hideMark/>
          </w:tcPr>
          <w:p w14:paraId="24B7CCF7" w14:textId="5EA8C4BA" w:rsidR="00272FA9" w:rsidRPr="0073170E" w:rsidRDefault="00244DA3">
            <w:pPr>
              <w:rPr>
                <w:rFonts w:ascii="Times New Roman" w:hAnsi="Times New Roman" w:cs="Times New Roman"/>
                <w:sz w:val="20"/>
                <w:szCs w:val="20"/>
              </w:rPr>
            </w:pPr>
            <w:del w:id="14" w:author="Author">
              <w:r w:rsidRPr="0073170E" w:rsidDel="00FF60C0">
                <w:rPr>
                  <w:rFonts w:ascii="Times New Roman" w:hAnsi="Times New Roman" w:cs="Times New Roman"/>
                  <w:sz w:val="20"/>
                  <w:szCs w:val="20"/>
                </w:rPr>
                <w:delText>Ordinary share capital (</w:delText>
              </w:r>
              <w:r w:rsidR="00365743" w:rsidRPr="0073170E" w:rsidDel="00FF60C0">
                <w:rPr>
                  <w:rFonts w:ascii="Times New Roman" w:hAnsi="Times New Roman" w:cs="Times New Roman"/>
                  <w:sz w:val="20"/>
                  <w:szCs w:val="20"/>
                </w:rPr>
                <w:delText>before deduction of</w:delText>
              </w:r>
              <w:r w:rsidRPr="0073170E" w:rsidDel="00FF60C0">
                <w:rPr>
                  <w:rFonts w:ascii="Times New Roman" w:hAnsi="Times New Roman" w:cs="Times New Roman"/>
                  <w:sz w:val="20"/>
                  <w:szCs w:val="20"/>
                </w:rPr>
                <w:delText xml:space="preserve"> own shares</w:delText>
              </w:r>
            </w:del>
            <w:ins w:id="15" w:author="Author">
              <w:del w:id="16" w:author="Author">
                <w:r w:rsidR="00CF19B8" w:rsidDel="00FF60C0">
                  <w:rPr>
                    <w:rFonts w:ascii="Times New Roman" w:hAnsi="Times New Roman" w:cs="Times New Roman"/>
                    <w:sz w:val="20"/>
                    <w:szCs w:val="20"/>
                  </w:rPr>
                  <w:delText>, both held directly and indirectly</w:delText>
                </w:r>
              </w:del>
            </w:ins>
            <w:del w:id="17" w:author="Author">
              <w:r w:rsidRPr="0073170E" w:rsidDel="00FF60C0">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This is the </w:t>
            </w:r>
            <w:ins w:id="18" w:author="Author">
              <w:r w:rsidR="00233030">
                <w:rPr>
                  <w:rFonts w:ascii="Times New Roman" w:hAnsi="Times New Roman" w:cs="Times New Roman"/>
                  <w:sz w:val="20"/>
                  <w:szCs w:val="20"/>
                </w:rPr>
                <w:t xml:space="preserve">total </w:t>
              </w:r>
            </w:ins>
            <w:r w:rsidRPr="0073170E">
              <w:rPr>
                <w:rFonts w:ascii="Times New Roman" w:hAnsi="Times New Roman" w:cs="Times New Roman"/>
                <w:sz w:val="20"/>
                <w:szCs w:val="20"/>
              </w:rPr>
              <w:t>ordinary share capital</w:t>
            </w:r>
            <w:del w:id="19" w:author="Author">
              <w:r w:rsidRPr="0073170E" w:rsidDel="00FF60C0">
                <w:rPr>
                  <w:rFonts w:ascii="Times New Roman" w:hAnsi="Times New Roman" w:cs="Times New Roman"/>
                  <w:sz w:val="20"/>
                  <w:szCs w:val="20"/>
                </w:rPr>
                <w:delText xml:space="preserve"> </w:delText>
              </w:r>
            </w:del>
            <w:ins w:id="20" w:author="Author">
              <w:r w:rsidR="00FF60C0" w:rsidRPr="00FF60C0">
                <w:rPr>
                  <w:rFonts w:ascii="Times New Roman" w:hAnsi="Times New Roman" w:cs="Times New Roman"/>
                  <w:sz w:val="20"/>
                  <w:szCs w:val="20"/>
                </w:rPr>
                <w:t>, both held directly and indirectly (before deduction of own shares). This is the tot</w:t>
              </w:r>
              <w:r w:rsidR="00FF60C0">
                <w:rPr>
                  <w:rFonts w:ascii="Times New Roman" w:hAnsi="Times New Roman" w:cs="Times New Roman"/>
                  <w:sz w:val="20"/>
                  <w:szCs w:val="20"/>
                </w:rPr>
                <w:t xml:space="preserve">al ordinary share capital </w:t>
              </w:r>
            </w:ins>
            <w:r w:rsidRPr="0073170E">
              <w:rPr>
                <w:rFonts w:ascii="Times New Roman" w:hAnsi="Times New Roman" w:cs="Times New Roman"/>
                <w:sz w:val="20"/>
                <w:szCs w:val="20"/>
              </w:rPr>
              <w:t xml:space="preserve">of the undertaking </w:t>
            </w:r>
            <w:r w:rsidR="002176E9" w:rsidRPr="0073170E">
              <w:rPr>
                <w:rFonts w:ascii="Times New Roman" w:hAnsi="Times New Roman" w:cs="Times New Roman"/>
                <w:sz w:val="20"/>
                <w:szCs w:val="20"/>
              </w:rPr>
              <w:t xml:space="preserve">that </w:t>
            </w:r>
            <w:r w:rsidRPr="0073170E">
              <w:rPr>
                <w:rFonts w:ascii="Times New Roman" w:hAnsi="Times New Roman" w:cs="Times New Roman"/>
                <w:sz w:val="20"/>
                <w:szCs w:val="20"/>
              </w:rPr>
              <w:t xml:space="preserve">fully satisfies the criteria for Tier 1 or Tier 2 items. Any </w:t>
            </w:r>
            <w:r w:rsidR="00365743" w:rsidRPr="0073170E">
              <w:rPr>
                <w:rFonts w:ascii="Times New Roman" w:hAnsi="Times New Roman" w:cs="Times New Roman"/>
                <w:sz w:val="20"/>
                <w:szCs w:val="20"/>
              </w:rPr>
              <w:t xml:space="preserve">ordinary </w:t>
            </w:r>
            <w:r w:rsidRPr="0073170E">
              <w:rPr>
                <w:rFonts w:ascii="Times New Roman" w:hAnsi="Times New Roman" w:cs="Times New Roman"/>
                <w:sz w:val="20"/>
                <w:szCs w:val="20"/>
              </w:rPr>
              <w:t xml:space="preserve">share capital </w:t>
            </w:r>
            <w:r w:rsidR="002176E9" w:rsidRPr="0073170E">
              <w:rPr>
                <w:rFonts w:ascii="Times New Roman" w:hAnsi="Times New Roman" w:cs="Times New Roman"/>
                <w:sz w:val="20"/>
                <w:szCs w:val="20"/>
              </w:rPr>
              <w:t xml:space="preserve">that </w:t>
            </w:r>
            <w:r w:rsidRPr="0073170E">
              <w:rPr>
                <w:rFonts w:ascii="Times New Roman" w:hAnsi="Times New Roman" w:cs="Times New Roman"/>
                <w:sz w:val="20"/>
                <w:szCs w:val="20"/>
              </w:rPr>
              <w:t xml:space="preserve">does not fully satisfy the criteria </w:t>
            </w:r>
            <w:r w:rsidR="00B425F1" w:rsidRPr="0073170E">
              <w:rPr>
                <w:rFonts w:ascii="Times New Roman" w:hAnsi="Times New Roman" w:cs="Times New Roman"/>
                <w:sz w:val="20"/>
                <w:szCs w:val="20"/>
              </w:rPr>
              <w:t>shall</w:t>
            </w:r>
            <w:r w:rsidRPr="0073170E">
              <w:rPr>
                <w:rFonts w:ascii="Times New Roman" w:hAnsi="Times New Roman" w:cs="Times New Roman"/>
                <w:sz w:val="20"/>
                <w:szCs w:val="20"/>
              </w:rPr>
              <w:t xml:space="preserve"> be treated as preference share capital </w:t>
            </w:r>
            <w:r w:rsidR="00365743" w:rsidRPr="0073170E">
              <w:rPr>
                <w:rFonts w:ascii="Times New Roman" w:hAnsi="Times New Roman" w:cs="Times New Roman"/>
                <w:sz w:val="20"/>
                <w:szCs w:val="20"/>
              </w:rPr>
              <w:t xml:space="preserve">and classified accordingly </w:t>
            </w:r>
            <w:r w:rsidRPr="0073170E">
              <w:rPr>
                <w:rFonts w:ascii="Times New Roman" w:hAnsi="Times New Roman" w:cs="Times New Roman"/>
                <w:sz w:val="20"/>
                <w:szCs w:val="20"/>
              </w:rPr>
              <w:t>notwithstanding their description or designation.</w:t>
            </w:r>
          </w:p>
        </w:tc>
      </w:tr>
      <w:tr w:rsidR="00636F5B" w:rsidRPr="007B276A" w14:paraId="2B94E7E6" w14:textId="77777777" w:rsidTr="0073170E">
        <w:trPr>
          <w:gridAfter w:val="1"/>
          <w:wAfter w:w="7" w:type="dxa"/>
          <w:trHeight w:val="509"/>
          <w:ins w:id="21" w:author="Author"/>
        </w:trPr>
        <w:tc>
          <w:tcPr>
            <w:tcW w:w="1843" w:type="dxa"/>
            <w:gridSpan w:val="2"/>
            <w:vMerge/>
          </w:tcPr>
          <w:p w14:paraId="4D058B83" w14:textId="77777777" w:rsidR="00636F5B" w:rsidRPr="0073170E" w:rsidRDefault="00636F5B" w:rsidP="0073170E">
            <w:pPr>
              <w:spacing w:after="0"/>
              <w:rPr>
                <w:ins w:id="22" w:author="Author"/>
                <w:rFonts w:ascii="Times New Roman" w:hAnsi="Times New Roman" w:cs="Times New Roman"/>
                <w:sz w:val="20"/>
                <w:szCs w:val="20"/>
              </w:rPr>
            </w:pPr>
          </w:p>
        </w:tc>
        <w:tc>
          <w:tcPr>
            <w:tcW w:w="2835" w:type="dxa"/>
            <w:vMerge/>
          </w:tcPr>
          <w:p w14:paraId="68C5F9FA" w14:textId="77777777" w:rsidR="00636F5B" w:rsidRPr="0073170E" w:rsidRDefault="00636F5B">
            <w:pPr>
              <w:rPr>
                <w:ins w:id="23" w:author="Author"/>
                <w:rFonts w:ascii="Times New Roman" w:hAnsi="Times New Roman" w:cs="Times New Roman"/>
                <w:sz w:val="20"/>
                <w:szCs w:val="20"/>
              </w:rPr>
            </w:pPr>
          </w:p>
        </w:tc>
        <w:tc>
          <w:tcPr>
            <w:tcW w:w="4529" w:type="dxa"/>
            <w:vMerge/>
          </w:tcPr>
          <w:p w14:paraId="0E13E069" w14:textId="77777777" w:rsidR="00636F5B" w:rsidRPr="0073170E" w:rsidRDefault="00636F5B">
            <w:pPr>
              <w:rPr>
                <w:ins w:id="24" w:author="Author"/>
                <w:rFonts w:ascii="Times New Roman" w:hAnsi="Times New Roman" w:cs="Times New Roman"/>
                <w:sz w:val="20"/>
                <w:szCs w:val="20"/>
              </w:rPr>
            </w:pPr>
          </w:p>
        </w:tc>
      </w:tr>
      <w:tr w:rsidR="00244DA3" w:rsidRPr="007B276A" w14:paraId="1182093A" w14:textId="77777777" w:rsidTr="0073170E">
        <w:trPr>
          <w:gridAfter w:val="1"/>
          <w:wAfter w:w="7" w:type="dxa"/>
          <w:trHeight w:val="1260"/>
        </w:trPr>
        <w:tc>
          <w:tcPr>
            <w:tcW w:w="1843" w:type="dxa"/>
            <w:gridSpan w:val="2"/>
            <w:vMerge/>
            <w:hideMark/>
          </w:tcPr>
          <w:p w14:paraId="1B301C47" w14:textId="77777777" w:rsidR="00244DA3" w:rsidRPr="0073170E" w:rsidRDefault="00244DA3">
            <w:pPr>
              <w:rPr>
                <w:rFonts w:ascii="Times New Roman" w:hAnsi="Times New Roman" w:cs="Times New Roman"/>
                <w:sz w:val="20"/>
                <w:szCs w:val="20"/>
              </w:rPr>
            </w:pPr>
          </w:p>
        </w:tc>
        <w:tc>
          <w:tcPr>
            <w:tcW w:w="2835" w:type="dxa"/>
            <w:vMerge/>
            <w:hideMark/>
          </w:tcPr>
          <w:p w14:paraId="1FB985E5" w14:textId="77777777" w:rsidR="00244DA3" w:rsidRPr="0073170E" w:rsidRDefault="00244DA3">
            <w:pPr>
              <w:rPr>
                <w:rFonts w:ascii="Times New Roman" w:hAnsi="Times New Roman" w:cs="Times New Roman"/>
                <w:sz w:val="20"/>
                <w:szCs w:val="20"/>
              </w:rPr>
            </w:pPr>
          </w:p>
        </w:tc>
        <w:tc>
          <w:tcPr>
            <w:tcW w:w="4529" w:type="dxa"/>
            <w:vMerge/>
            <w:hideMark/>
          </w:tcPr>
          <w:p w14:paraId="2B525B37" w14:textId="77777777" w:rsidR="00244DA3" w:rsidRPr="0073170E" w:rsidRDefault="00244DA3">
            <w:pPr>
              <w:rPr>
                <w:rFonts w:ascii="Times New Roman" w:hAnsi="Times New Roman" w:cs="Times New Roman"/>
                <w:sz w:val="20"/>
                <w:szCs w:val="20"/>
              </w:rPr>
            </w:pPr>
          </w:p>
        </w:tc>
      </w:tr>
      <w:tr w:rsidR="00244DA3" w:rsidRPr="007B276A" w14:paraId="02482F65" w14:textId="77777777" w:rsidTr="0073170E">
        <w:trPr>
          <w:gridAfter w:val="1"/>
          <w:wAfter w:w="7" w:type="dxa"/>
          <w:trHeight w:val="735"/>
        </w:trPr>
        <w:tc>
          <w:tcPr>
            <w:tcW w:w="1843" w:type="dxa"/>
            <w:gridSpan w:val="2"/>
            <w:hideMark/>
          </w:tcPr>
          <w:p w14:paraId="08968C93" w14:textId="470B812D" w:rsidR="007B276A" w:rsidRDefault="00272FA9" w:rsidP="0073170E">
            <w:pPr>
              <w:spacing w:after="0"/>
              <w:rPr>
                <w:rFonts w:ascii="Times New Roman" w:hAnsi="Times New Roman" w:cs="Times New Roman"/>
                <w:sz w:val="20"/>
                <w:szCs w:val="20"/>
              </w:rPr>
            </w:pPr>
            <w:r w:rsidRPr="0073170E">
              <w:rPr>
                <w:rFonts w:ascii="Times New Roman" w:hAnsi="Times New Roman" w:cs="Times New Roman"/>
                <w:sz w:val="20"/>
                <w:szCs w:val="20"/>
              </w:rPr>
              <w:t>R0010/C0020</w:t>
            </w:r>
            <w:r w:rsidR="004F02CE" w:rsidRPr="0073170E">
              <w:rPr>
                <w:rFonts w:ascii="Times New Roman" w:hAnsi="Times New Roman" w:cs="Times New Roman"/>
                <w:sz w:val="20"/>
                <w:szCs w:val="20"/>
              </w:rPr>
              <w:t xml:space="preserve"> </w:t>
            </w:r>
          </w:p>
          <w:p w14:paraId="44A8AB0B" w14:textId="129B9156" w:rsidR="00244DA3" w:rsidRPr="0073170E" w:rsidRDefault="004F02CE" w:rsidP="00272FA9">
            <w:pPr>
              <w:rPr>
                <w:rFonts w:ascii="Times New Roman" w:hAnsi="Times New Roman" w:cs="Times New Roman"/>
                <w:sz w:val="20"/>
                <w:szCs w:val="20"/>
              </w:rPr>
            </w:pPr>
            <w:r w:rsidRPr="0073170E">
              <w:rPr>
                <w:rFonts w:ascii="Times New Roman" w:hAnsi="Times New Roman" w:cs="Times New Roman"/>
                <w:sz w:val="20"/>
                <w:szCs w:val="20"/>
              </w:rPr>
              <w:t>(B1)</w:t>
            </w:r>
          </w:p>
        </w:tc>
        <w:tc>
          <w:tcPr>
            <w:tcW w:w="2835" w:type="dxa"/>
            <w:hideMark/>
          </w:tcPr>
          <w:p w14:paraId="15B6AEF3" w14:textId="1F6766A7" w:rsidR="00244DA3"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Ordinary share capital (gross of own shares) –</w:t>
            </w:r>
            <w:r w:rsidR="00616AE2" w:rsidRPr="0073170E">
              <w:rPr>
                <w:rFonts w:ascii="Times New Roman" w:hAnsi="Times New Roman" w:cs="Times New Roman"/>
                <w:sz w:val="20"/>
                <w:szCs w:val="20"/>
              </w:rPr>
              <w:t xml:space="preserve"> </w:t>
            </w:r>
            <w:r w:rsidRPr="0073170E">
              <w:rPr>
                <w:rFonts w:ascii="Times New Roman" w:hAnsi="Times New Roman" w:cs="Times New Roman"/>
                <w:sz w:val="20"/>
                <w:szCs w:val="20"/>
              </w:rPr>
              <w:t>tier 1 unrestricted</w:t>
            </w:r>
          </w:p>
        </w:tc>
        <w:tc>
          <w:tcPr>
            <w:tcW w:w="4529" w:type="dxa"/>
            <w:hideMark/>
          </w:tcPr>
          <w:p w14:paraId="1C624D9D" w14:textId="37F55A6F" w:rsidR="00244DA3" w:rsidRPr="0073170E" w:rsidRDefault="00244DA3" w:rsidP="00233030">
            <w:pPr>
              <w:rPr>
                <w:rFonts w:ascii="Times New Roman" w:hAnsi="Times New Roman" w:cs="Times New Roman"/>
                <w:sz w:val="20"/>
                <w:szCs w:val="20"/>
              </w:rPr>
            </w:pPr>
            <w:r w:rsidRPr="0073170E">
              <w:rPr>
                <w:rFonts w:ascii="Times New Roman" w:hAnsi="Times New Roman" w:cs="Times New Roman"/>
                <w:sz w:val="20"/>
                <w:szCs w:val="20"/>
              </w:rPr>
              <w:t>This is the amount of paid</w:t>
            </w:r>
            <w:r w:rsidR="00616AE2" w:rsidRPr="0073170E">
              <w:rPr>
                <w:rFonts w:ascii="Times New Roman" w:hAnsi="Times New Roman" w:cs="Times New Roman"/>
                <w:sz w:val="20"/>
                <w:szCs w:val="20"/>
              </w:rPr>
              <w:t xml:space="preserve"> </w:t>
            </w:r>
            <w:r w:rsidRPr="0073170E">
              <w:rPr>
                <w:rFonts w:ascii="Times New Roman" w:hAnsi="Times New Roman" w:cs="Times New Roman"/>
                <w:sz w:val="20"/>
                <w:szCs w:val="20"/>
              </w:rPr>
              <w:t xml:space="preserve">up ordinary share capital </w:t>
            </w:r>
            <w:r w:rsidR="002176E9" w:rsidRPr="0073170E">
              <w:rPr>
                <w:rFonts w:ascii="Times New Roman" w:hAnsi="Times New Roman" w:cs="Times New Roman"/>
                <w:sz w:val="20"/>
                <w:szCs w:val="20"/>
              </w:rPr>
              <w:t xml:space="preserve">that </w:t>
            </w:r>
            <w:r w:rsidRPr="0073170E">
              <w:rPr>
                <w:rFonts w:ascii="Times New Roman" w:hAnsi="Times New Roman" w:cs="Times New Roman"/>
                <w:sz w:val="20"/>
                <w:szCs w:val="20"/>
              </w:rPr>
              <w:t xml:space="preserve">meets </w:t>
            </w:r>
            <w:r w:rsidR="0027250D" w:rsidRPr="0073170E">
              <w:rPr>
                <w:rFonts w:ascii="Times New Roman" w:hAnsi="Times New Roman" w:cs="Times New Roman"/>
                <w:sz w:val="20"/>
                <w:szCs w:val="20"/>
              </w:rPr>
              <w:t>unrestricted Tier 1</w:t>
            </w:r>
            <w:del w:id="25" w:author="Author">
              <w:r w:rsidR="0027250D" w:rsidRPr="0073170E" w:rsidDel="00233030">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 criteria</w:t>
            </w:r>
            <w:r w:rsidR="0027250D" w:rsidRPr="0073170E">
              <w:rPr>
                <w:rFonts w:ascii="Times New Roman" w:hAnsi="Times New Roman" w:cs="Times New Roman"/>
                <w:sz w:val="20"/>
                <w:szCs w:val="20"/>
              </w:rPr>
              <w:t>.</w:t>
            </w:r>
          </w:p>
        </w:tc>
      </w:tr>
      <w:tr w:rsidR="00244DA3" w:rsidRPr="007B276A" w14:paraId="768A75DC" w14:textId="77777777" w:rsidTr="0073170E">
        <w:trPr>
          <w:gridAfter w:val="1"/>
          <w:wAfter w:w="7" w:type="dxa"/>
          <w:trHeight w:val="766"/>
        </w:trPr>
        <w:tc>
          <w:tcPr>
            <w:tcW w:w="1843" w:type="dxa"/>
            <w:gridSpan w:val="2"/>
            <w:hideMark/>
          </w:tcPr>
          <w:p w14:paraId="08D8F220" w14:textId="1045D2D6" w:rsidR="007B276A" w:rsidRDefault="00272FA9" w:rsidP="0073170E">
            <w:pPr>
              <w:spacing w:after="0"/>
              <w:rPr>
                <w:rFonts w:ascii="Times New Roman" w:hAnsi="Times New Roman" w:cs="Times New Roman"/>
                <w:sz w:val="20"/>
                <w:szCs w:val="20"/>
              </w:rPr>
            </w:pPr>
            <w:r w:rsidRPr="0073170E">
              <w:rPr>
                <w:rFonts w:ascii="Times New Roman" w:hAnsi="Times New Roman" w:cs="Times New Roman"/>
                <w:sz w:val="20"/>
                <w:szCs w:val="20"/>
              </w:rPr>
              <w:t>R0010/C0040</w:t>
            </w:r>
            <w:r w:rsidR="00326066" w:rsidRPr="0073170E">
              <w:rPr>
                <w:rFonts w:ascii="Times New Roman" w:hAnsi="Times New Roman" w:cs="Times New Roman"/>
                <w:sz w:val="20"/>
                <w:szCs w:val="20"/>
              </w:rPr>
              <w:t xml:space="preserve"> </w:t>
            </w:r>
          </w:p>
          <w:p w14:paraId="3B28F5BF" w14:textId="61B618E2" w:rsidR="004F02CE" w:rsidRPr="0073170E" w:rsidRDefault="00326066">
            <w:pPr>
              <w:rPr>
                <w:rFonts w:ascii="Times New Roman" w:hAnsi="Times New Roman" w:cs="Times New Roman"/>
                <w:sz w:val="20"/>
                <w:szCs w:val="20"/>
              </w:rPr>
            </w:pPr>
            <w:r w:rsidRPr="0073170E">
              <w:rPr>
                <w:rFonts w:ascii="Times New Roman" w:hAnsi="Times New Roman" w:cs="Times New Roman"/>
                <w:sz w:val="20"/>
                <w:szCs w:val="20"/>
              </w:rPr>
              <w:t>(C1)</w:t>
            </w:r>
          </w:p>
        </w:tc>
        <w:tc>
          <w:tcPr>
            <w:tcW w:w="2835" w:type="dxa"/>
            <w:hideMark/>
          </w:tcPr>
          <w:p w14:paraId="2D687103" w14:textId="77777777" w:rsidR="00244DA3" w:rsidRPr="0073170E" w:rsidRDefault="00244DA3">
            <w:pPr>
              <w:rPr>
                <w:rFonts w:ascii="Times New Roman" w:hAnsi="Times New Roman" w:cs="Times New Roman"/>
                <w:sz w:val="20"/>
                <w:szCs w:val="20"/>
              </w:rPr>
            </w:pPr>
            <w:r w:rsidRPr="0073170E">
              <w:rPr>
                <w:rFonts w:ascii="Times New Roman" w:hAnsi="Times New Roman" w:cs="Times New Roman"/>
                <w:sz w:val="20"/>
                <w:szCs w:val="20"/>
              </w:rPr>
              <w:t>Ordinary share capital (gross of own shares) – tier 2</w:t>
            </w:r>
          </w:p>
        </w:tc>
        <w:tc>
          <w:tcPr>
            <w:tcW w:w="4529" w:type="dxa"/>
            <w:hideMark/>
          </w:tcPr>
          <w:p w14:paraId="1AC444A7" w14:textId="21E57856" w:rsidR="00244DA3" w:rsidRPr="0073170E" w:rsidRDefault="00244DA3" w:rsidP="00AB486E">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called up ordinary share capital </w:t>
            </w:r>
            <w:r w:rsidR="00AB486E" w:rsidRPr="0073170E">
              <w:rPr>
                <w:rFonts w:ascii="Times New Roman" w:hAnsi="Times New Roman" w:cs="Times New Roman"/>
                <w:sz w:val="20"/>
                <w:szCs w:val="20"/>
              </w:rPr>
              <w:t>that</w:t>
            </w:r>
            <w:r w:rsidRPr="0073170E">
              <w:rPr>
                <w:rFonts w:ascii="Times New Roman" w:hAnsi="Times New Roman" w:cs="Times New Roman"/>
                <w:sz w:val="20"/>
                <w:szCs w:val="20"/>
              </w:rPr>
              <w:t xml:space="preserve"> meets the criteria for Tier 2</w:t>
            </w:r>
            <w:r w:rsidR="002176E9" w:rsidRPr="0073170E">
              <w:rPr>
                <w:rFonts w:ascii="Times New Roman" w:hAnsi="Times New Roman" w:cs="Times New Roman"/>
                <w:sz w:val="20"/>
                <w:szCs w:val="20"/>
              </w:rPr>
              <w:t>.</w:t>
            </w:r>
          </w:p>
        </w:tc>
      </w:tr>
      <w:tr w:rsidR="00016BE4" w:rsidRPr="007B276A" w14:paraId="7A090123" w14:textId="77777777" w:rsidTr="0073170E">
        <w:trPr>
          <w:gridAfter w:val="1"/>
          <w:wAfter w:w="7" w:type="dxa"/>
          <w:trHeight w:val="735"/>
        </w:trPr>
        <w:tc>
          <w:tcPr>
            <w:tcW w:w="1843" w:type="dxa"/>
            <w:gridSpan w:val="2"/>
            <w:hideMark/>
          </w:tcPr>
          <w:p w14:paraId="38D865CB" w14:textId="7B4633B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R0030/C0010</w:t>
            </w:r>
          </w:p>
          <w:p w14:paraId="60C5F3BC"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(A2)</w:t>
            </w:r>
          </w:p>
        </w:tc>
        <w:tc>
          <w:tcPr>
            <w:tcW w:w="2835" w:type="dxa"/>
            <w:hideMark/>
          </w:tcPr>
          <w:p w14:paraId="25246F1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ordinary share capital - total</w:t>
            </w:r>
          </w:p>
        </w:tc>
        <w:tc>
          <w:tcPr>
            <w:tcW w:w="4529" w:type="dxa"/>
            <w:hideMark/>
          </w:tcPr>
          <w:p w14:paraId="2AFE54D4" w14:textId="0DF92AA0"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total share premium account related to ordinary share capital of the undertaking that fully satisfies the criteria for Tier 1 or Tier 2 items. </w:t>
            </w:r>
          </w:p>
        </w:tc>
      </w:tr>
      <w:tr w:rsidR="00016BE4" w:rsidRPr="007B276A" w14:paraId="0BB10857" w14:textId="77777777" w:rsidTr="0073170E">
        <w:trPr>
          <w:gridAfter w:val="1"/>
          <w:wAfter w:w="7" w:type="dxa"/>
          <w:trHeight w:val="1020"/>
        </w:trPr>
        <w:tc>
          <w:tcPr>
            <w:tcW w:w="1843" w:type="dxa"/>
            <w:gridSpan w:val="2"/>
          </w:tcPr>
          <w:p w14:paraId="611BC726" w14:textId="2E1E9DB8" w:rsidR="00016BE4"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R0030/C0020</w:t>
            </w:r>
          </w:p>
          <w:p w14:paraId="59CDEF65" w14:textId="77777777" w:rsidR="00016BE4" w:rsidRPr="0073170E" w:rsidRDefault="00016BE4" w:rsidP="0073170E">
            <w:pPr>
              <w:spacing w:after="120"/>
              <w:rPr>
                <w:rFonts w:ascii="Times New Roman" w:hAnsi="Times New Roman" w:cs="Times New Roman"/>
                <w:sz w:val="20"/>
                <w:szCs w:val="20"/>
              </w:rPr>
            </w:pPr>
            <w:r w:rsidRPr="0073170E">
              <w:rPr>
                <w:rFonts w:ascii="Times New Roman" w:hAnsi="Times New Roman" w:cs="Times New Roman"/>
                <w:sz w:val="20"/>
                <w:szCs w:val="20"/>
              </w:rPr>
              <w:t>(B2)</w:t>
            </w:r>
          </w:p>
        </w:tc>
        <w:tc>
          <w:tcPr>
            <w:tcW w:w="2835" w:type="dxa"/>
            <w:hideMark/>
          </w:tcPr>
          <w:p w14:paraId="4C65E2F0" w14:textId="6795680B"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ordinary share capital – tier 1 unrestricted</w:t>
            </w:r>
          </w:p>
        </w:tc>
        <w:tc>
          <w:tcPr>
            <w:tcW w:w="4529" w:type="dxa"/>
            <w:hideMark/>
          </w:tcPr>
          <w:p w14:paraId="7BBFE494" w14:textId="69C563C8" w:rsidR="00016BE4" w:rsidRPr="0073170E" w:rsidRDefault="00016BE4" w:rsidP="002176E9">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16BE4" w:rsidRPr="007B276A" w14:paraId="06311EA6" w14:textId="77777777" w:rsidTr="0073170E">
        <w:trPr>
          <w:gridAfter w:val="1"/>
          <w:wAfter w:w="7" w:type="dxa"/>
          <w:trHeight w:val="735"/>
        </w:trPr>
        <w:tc>
          <w:tcPr>
            <w:tcW w:w="1843" w:type="dxa"/>
            <w:gridSpan w:val="2"/>
            <w:hideMark/>
          </w:tcPr>
          <w:p w14:paraId="2199ADC6" w14:textId="5491DE2D"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R0030/C0040</w:t>
            </w:r>
          </w:p>
          <w:p w14:paraId="1FAC594D"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(C2)</w:t>
            </w:r>
          </w:p>
        </w:tc>
        <w:tc>
          <w:tcPr>
            <w:tcW w:w="2835" w:type="dxa"/>
            <w:hideMark/>
          </w:tcPr>
          <w:p w14:paraId="31EAA6AE" w14:textId="7B053B1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ordinary share capital – tier 2</w:t>
            </w:r>
          </w:p>
        </w:tc>
        <w:tc>
          <w:tcPr>
            <w:tcW w:w="4529" w:type="dxa"/>
            <w:hideMark/>
          </w:tcPr>
          <w:p w14:paraId="12093489" w14:textId="7864DB1E" w:rsidR="00016BE4" w:rsidRPr="0073170E" w:rsidRDefault="00016BE4" w:rsidP="00AB486E">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016BE4" w:rsidRPr="007B276A" w14:paraId="471A2408" w14:textId="77777777" w:rsidTr="0073170E">
        <w:trPr>
          <w:gridAfter w:val="1"/>
          <w:wAfter w:w="7" w:type="dxa"/>
          <w:trHeight w:val="1020"/>
        </w:trPr>
        <w:tc>
          <w:tcPr>
            <w:tcW w:w="1843" w:type="dxa"/>
            <w:gridSpan w:val="2"/>
            <w:hideMark/>
          </w:tcPr>
          <w:p w14:paraId="25718698" w14:textId="5036FA18"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R0040/C0010</w:t>
            </w:r>
          </w:p>
          <w:p w14:paraId="0F454937"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(A3)</w:t>
            </w:r>
          </w:p>
        </w:tc>
        <w:tc>
          <w:tcPr>
            <w:tcW w:w="2835" w:type="dxa"/>
            <w:hideMark/>
          </w:tcPr>
          <w:p w14:paraId="70168E35" w14:textId="7A6D607A" w:rsidR="00016BE4" w:rsidRPr="0073170E" w:rsidRDefault="00016BE4" w:rsidP="0027250D">
            <w:pPr>
              <w:rPr>
                <w:rFonts w:ascii="Times New Roman" w:hAnsi="Times New Roman" w:cs="Times New Roman"/>
                <w:sz w:val="20"/>
                <w:szCs w:val="20"/>
              </w:rPr>
            </w:pPr>
            <w:r w:rsidRPr="0073170E">
              <w:rPr>
                <w:rFonts w:ascii="Times New Roman" w:hAnsi="Times New Roman" w:cs="Times New Roman"/>
                <w:sz w:val="20"/>
                <w:szCs w:val="20"/>
              </w:rPr>
              <w:t xml:space="preserve">Initial funds, members' contributions or the equivalent basic own fund item for mutual and mutual-type undertakings - total </w:t>
            </w:r>
          </w:p>
        </w:tc>
        <w:tc>
          <w:tcPr>
            <w:tcW w:w="4529" w:type="dxa"/>
            <w:hideMark/>
          </w:tcPr>
          <w:p w14:paraId="24680F27" w14:textId="6A8E51C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 initial funds, members' contributions or the equivalent basic own fund item for mutual and mutual-type undertakings that fully satisfies the criteria for Tier 1 or Tier 2 items.</w:t>
            </w:r>
            <w:r w:rsidRPr="0073170E">
              <w:rPr>
                <w:rFonts w:ascii="Times New Roman" w:hAnsi="Times New Roman" w:cs="Times New Roman"/>
                <w:sz w:val="20"/>
                <w:szCs w:val="20"/>
              </w:rPr>
              <w:br/>
            </w:r>
          </w:p>
        </w:tc>
      </w:tr>
      <w:tr w:rsidR="00016BE4" w:rsidRPr="007B276A" w14:paraId="5FE84A12" w14:textId="77777777" w:rsidTr="0073170E">
        <w:trPr>
          <w:gridAfter w:val="1"/>
          <w:wAfter w:w="7" w:type="dxa"/>
          <w:trHeight w:val="1020"/>
        </w:trPr>
        <w:tc>
          <w:tcPr>
            <w:tcW w:w="1843" w:type="dxa"/>
            <w:gridSpan w:val="2"/>
            <w:hideMark/>
          </w:tcPr>
          <w:p w14:paraId="50E53114" w14:textId="70E3E68E"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lastRenderedPageBreak/>
              <w:t>R0040/C0020</w:t>
            </w:r>
          </w:p>
          <w:p w14:paraId="0398B4DF"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(B3)</w:t>
            </w:r>
          </w:p>
        </w:tc>
        <w:tc>
          <w:tcPr>
            <w:tcW w:w="2835" w:type="dxa"/>
            <w:hideMark/>
          </w:tcPr>
          <w:p w14:paraId="145F7202" w14:textId="062F2E73" w:rsidR="00016BE4" w:rsidRPr="0073170E" w:rsidRDefault="00016BE4" w:rsidP="007C20F6">
            <w:pPr>
              <w:rPr>
                <w:rFonts w:ascii="Times New Roman" w:hAnsi="Times New Roman" w:cs="Times New Roman"/>
                <w:sz w:val="20"/>
                <w:szCs w:val="20"/>
              </w:rPr>
            </w:pPr>
            <w:r w:rsidRPr="0073170E">
              <w:rPr>
                <w:rFonts w:ascii="Times New Roman" w:hAnsi="Times New Roman" w:cs="Times New Roman"/>
                <w:sz w:val="20"/>
                <w:szCs w:val="20"/>
              </w:rPr>
              <w:t xml:space="preserve">Initial funds, members' contributions or the equivalent basic own fund item for mutual and mutual-type undertakings – tier 1 unrestricted </w:t>
            </w:r>
          </w:p>
        </w:tc>
        <w:tc>
          <w:tcPr>
            <w:tcW w:w="4529" w:type="dxa"/>
            <w:hideMark/>
          </w:tcPr>
          <w:p w14:paraId="2CA56389" w14:textId="260881BB" w:rsidR="00016BE4" w:rsidRPr="0073170E" w:rsidRDefault="00016BE4" w:rsidP="007C20F6">
            <w:pPr>
              <w:rPr>
                <w:rFonts w:ascii="Times New Roman" w:hAnsi="Times New Roman" w:cs="Times New Roman"/>
                <w:sz w:val="20"/>
                <w:szCs w:val="20"/>
              </w:rPr>
            </w:pPr>
            <w:r w:rsidRPr="0073170E">
              <w:rPr>
                <w:rFonts w:ascii="Times New Roman" w:hAnsi="Times New Roman" w:cs="Times New Roman"/>
                <w:sz w:val="20"/>
                <w:szCs w:val="20"/>
              </w:rPr>
              <w:t>This is the amount of the initial funds, members' contributions or the equivalent basic own fund item for mutual and mutual-type undertakings that meets the criteria for Tier 1 unrestricted.</w:t>
            </w:r>
          </w:p>
        </w:tc>
      </w:tr>
      <w:tr w:rsidR="00016BE4" w:rsidRPr="007B276A" w14:paraId="2F584378" w14:textId="77777777" w:rsidTr="0073170E">
        <w:trPr>
          <w:gridAfter w:val="1"/>
          <w:wAfter w:w="7" w:type="dxa"/>
          <w:trHeight w:val="1305"/>
        </w:trPr>
        <w:tc>
          <w:tcPr>
            <w:tcW w:w="1843" w:type="dxa"/>
            <w:gridSpan w:val="2"/>
            <w:hideMark/>
          </w:tcPr>
          <w:p w14:paraId="6D6E836E" w14:textId="2F659BE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R0040/C0040</w:t>
            </w:r>
          </w:p>
          <w:p w14:paraId="43B50C92"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(C3)</w:t>
            </w:r>
          </w:p>
        </w:tc>
        <w:tc>
          <w:tcPr>
            <w:tcW w:w="2835" w:type="dxa"/>
            <w:hideMark/>
          </w:tcPr>
          <w:p w14:paraId="13B00F63" w14:textId="440E5C55" w:rsidR="00016BE4" w:rsidRPr="0073170E" w:rsidRDefault="00016BE4" w:rsidP="0027250D">
            <w:pPr>
              <w:rPr>
                <w:rFonts w:ascii="Times New Roman" w:hAnsi="Times New Roman" w:cs="Times New Roman"/>
                <w:sz w:val="20"/>
                <w:szCs w:val="20"/>
              </w:rPr>
            </w:pPr>
            <w:r w:rsidRPr="0073170E">
              <w:rPr>
                <w:rFonts w:ascii="Times New Roman" w:hAnsi="Times New Roman" w:cs="Times New Roman"/>
                <w:sz w:val="20"/>
                <w:szCs w:val="20"/>
              </w:rPr>
              <w:t>Initial funds, members' contributions or the equivalent basic own fund item for mutual and mutual-type undertakings – tier 2</w:t>
            </w:r>
          </w:p>
        </w:tc>
        <w:tc>
          <w:tcPr>
            <w:tcW w:w="4529" w:type="dxa"/>
            <w:hideMark/>
          </w:tcPr>
          <w:p w14:paraId="644B1457" w14:textId="0D1ED742" w:rsidR="00016BE4" w:rsidRPr="0073170E" w:rsidRDefault="00016BE4" w:rsidP="00233030">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26" w:author="Author">
              <w:r w:rsidRPr="0073170E" w:rsidDel="00233030">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the initial funds, members' contributions or the equivalent basic own fund item for mutual and mutual-type undertakings that meet Tier 2 </w:t>
            </w:r>
            <w:del w:id="27" w:author="Author">
              <w:r w:rsidRPr="0073170E" w:rsidDel="00233030">
                <w:rPr>
                  <w:rFonts w:ascii="Times New Roman" w:hAnsi="Times New Roman" w:cs="Times New Roman"/>
                  <w:sz w:val="20"/>
                  <w:szCs w:val="20"/>
                </w:rPr>
                <w:delText xml:space="preserve"> </w:delText>
              </w:r>
            </w:del>
            <w:r w:rsidRPr="0073170E">
              <w:rPr>
                <w:rFonts w:ascii="Times New Roman" w:hAnsi="Times New Roman" w:cs="Times New Roman"/>
                <w:sz w:val="20"/>
                <w:szCs w:val="20"/>
              </w:rPr>
              <w:t>criteria.</w:t>
            </w:r>
          </w:p>
        </w:tc>
      </w:tr>
      <w:tr w:rsidR="00016BE4" w:rsidRPr="007B276A" w14:paraId="12063C26" w14:textId="77777777" w:rsidTr="0073170E">
        <w:trPr>
          <w:gridAfter w:val="1"/>
          <w:wAfter w:w="7" w:type="dxa"/>
          <w:trHeight w:val="735"/>
        </w:trPr>
        <w:tc>
          <w:tcPr>
            <w:tcW w:w="1843" w:type="dxa"/>
            <w:gridSpan w:val="2"/>
            <w:hideMark/>
          </w:tcPr>
          <w:p w14:paraId="682121B7" w14:textId="0743BCD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R0050/C0010</w:t>
            </w:r>
          </w:p>
          <w:p w14:paraId="5A17627D"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(A4)</w:t>
            </w:r>
          </w:p>
        </w:tc>
        <w:tc>
          <w:tcPr>
            <w:tcW w:w="2835" w:type="dxa"/>
            <w:hideMark/>
          </w:tcPr>
          <w:p w14:paraId="4E2A3CA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total</w:t>
            </w:r>
          </w:p>
        </w:tc>
        <w:tc>
          <w:tcPr>
            <w:tcW w:w="4529" w:type="dxa"/>
            <w:hideMark/>
          </w:tcPr>
          <w:p w14:paraId="75D1F08D" w14:textId="319C270E" w:rsidR="00016BE4" w:rsidRPr="0073170E" w:rsidRDefault="00016BE4" w:rsidP="00233030">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w:t>
            </w:r>
            <w:del w:id="28" w:author="Author">
              <w:r w:rsidRPr="0073170E" w:rsidDel="00233030">
                <w:rPr>
                  <w:rFonts w:ascii="Times New Roman" w:hAnsi="Times New Roman" w:cs="Times New Roman"/>
                  <w:sz w:val="20"/>
                  <w:szCs w:val="20"/>
                </w:rPr>
                <w:delText xml:space="preserve"> </w:delText>
              </w:r>
            </w:del>
            <w:r w:rsidRPr="0073170E">
              <w:rPr>
                <w:rFonts w:ascii="Times New Roman" w:hAnsi="Times New Roman" w:cs="Times New Roman"/>
                <w:sz w:val="20"/>
                <w:szCs w:val="20"/>
              </w:rPr>
              <w:t>of subordinated mutual member accounts that fully satisfies the criteria for Tier 1 restricted, Tier 2 or Tier 3 items.</w:t>
            </w:r>
          </w:p>
        </w:tc>
      </w:tr>
      <w:tr w:rsidR="00016BE4" w:rsidRPr="007B276A" w14:paraId="6B4600DA" w14:textId="77777777" w:rsidTr="0073170E">
        <w:trPr>
          <w:gridAfter w:val="1"/>
          <w:wAfter w:w="7" w:type="dxa"/>
          <w:trHeight w:val="735"/>
        </w:trPr>
        <w:tc>
          <w:tcPr>
            <w:tcW w:w="1843" w:type="dxa"/>
            <w:gridSpan w:val="2"/>
            <w:hideMark/>
          </w:tcPr>
          <w:p w14:paraId="143E3913" w14:textId="2DF0B4E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R0050/C0030</w:t>
            </w:r>
          </w:p>
          <w:p w14:paraId="32205B61"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(B4)</w:t>
            </w:r>
          </w:p>
        </w:tc>
        <w:tc>
          <w:tcPr>
            <w:tcW w:w="2835" w:type="dxa"/>
            <w:hideMark/>
          </w:tcPr>
          <w:p w14:paraId="1E5E6B0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tier 1 restricted</w:t>
            </w:r>
          </w:p>
        </w:tc>
        <w:tc>
          <w:tcPr>
            <w:tcW w:w="4529" w:type="dxa"/>
            <w:hideMark/>
          </w:tcPr>
          <w:p w14:paraId="273D071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subordinated mutual member accounts that meets the criteria for Tier 1 restricted.</w:t>
            </w:r>
          </w:p>
        </w:tc>
      </w:tr>
      <w:tr w:rsidR="00016BE4" w:rsidRPr="007B276A" w14:paraId="20014093" w14:textId="77777777" w:rsidTr="0073170E">
        <w:trPr>
          <w:gridAfter w:val="1"/>
          <w:wAfter w:w="7" w:type="dxa"/>
          <w:trHeight w:val="735"/>
        </w:trPr>
        <w:tc>
          <w:tcPr>
            <w:tcW w:w="1843" w:type="dxa"/>
            <w:gridSpan w:val="2"/>
            <w:hideMark/>
          </w:tcPr>
          <w:p w14:paraId="779BA2ED" w14:textId="7855365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R0050/C0040</w:t>
            </w:r>
          </w:p>
          <w:p w14:paraId="28C6687E"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(C4)</w:t>
            </w:r>
          </w:p>
        </w:tc>
        <w:tc>
          <w:tcPr>
            <w:tcW w:w="2835" w:type="dxa"/>
            <w:hideMark/>
          </w:tcPr>
          <w:p w14:paraId="5EA3702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tier 2</w:t>
            </w:r>
          </w:p>
        </w:tc>
        <w:tc>
          <w:tcPr>
            <w:tcW w:w="4529" w:type="dxa"/>
            <w:hideMark/>
          </w:tcPr>
          <w:p w14:paraId="3F11915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subordinated mutual member accounts that meets the criteria for Tier 2.</w:t>
            </w:r>
          </w:p>
        </w:tc>
      </w:tr>
      <w:tr w:rsidR="00016BE4" w:rsidRPr="007B276A" w14:paraId="38D5160A" w14:textId="77777777" w:rsidTr="0073170E">
        <w:trPr>
          <w:gridAfter w:val="1"/>
          <w:wAfter w:w="7" w:type="dxa"/>
          <w:trHeight w:val="735"/>
        </w:trPr>
        <w:tc>
          <w:tcPr>
            <w:tcW w:w="1843" w:type="dxa"/>
            <w:gridSpan w:val="2"/>
            <w:hideMark/>
          </w:tcPr>
          <w:p w14:paraId="6B1700F2" w14:textId="07FD1763"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R0050/C0050</w:t>
            </w:r>
          </w:p>
          <w:p w14:paraId="6C8C30EF"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(D4)</w:t>
            </w:r>
          </w:p>
        </w:tc>
        <w:tc>
          <w:tcPr>
            <w:tcW w:w="2835" w:type="dxa"/>
            <w:hideMark/>
          </w:tcPr>
          <w:p w14:paraId="593E25C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mutual member accounts – tier 3</w:t>
            </w:r>
          </w:p>
        </w:tc>
        <w:tc>
          <w:tcPr>
            <w:tcW w:w="4529" w:type="dxa"/>
            <w:hideMark/>
          </w:tcPr>
          <w:p w14:paraId="403B2A5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subordinated mutual member accounts that meet the criteria for Tier 3.</w:t>
            </w:r>
          </w:p>
        </w:tc>
      </w:tr>
      <w:tr w:rsidR="00016BE4" w:rsidRPr="007B276A" w14:paraId="76CFB60B" w14:textId="77777777" w:rsidTr="0073170E">
        <w:trPr>
          <w:gridAfter w:val="1"/>
          <w:wAfter w:w="7" w:type="dxa"/>
          <w:trHeight w:val="677"/>
        </w:trPr>
        <w:tc>
          <w:tcPr>
            <w:tcW w:w="1843" w:type="dxa"/>
            <w:gridSpan w:val="2"/>
            <w:hideMark/>
          </w:tcPr>
          <w:p w14:paraId="6B4B4C4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R0070/C0010</w:t>
            </w:r>
          </w:p>
          <w:p w14:paraId="42BB01E9" w14:textId="77777777" w:rsidR="00016BE4" w:rsidRPr="0073170E" w:rsidRDefault="00016BE4" w:rsidP="00F754AC">
            <w:pPr>
              <w:rPr>
                <w:rFonts w:ascii="Times New Roman" w:hAnsi="Times New Roman" w:cs="Times New Roman"/>
                <w:sz w:val="20"/>
                <w:szCs w:val="20"/>
              </w:rPr>
            </w:pPr>
            <w:r w:rsidRPr="0073170E">
              <w:rPr>
                <w:rFonts w:ascii="Times New Roman" w:hAnsi="Times New Roman" w:cs="Times New Roman"/>
                <w:sz w:val="20"/>
                <w:szCs w:val="20"/>
              </w:rPr>
              <w:t>(A6)</w:t>
            </w:r>
          </w:p>
        </w:tc>
        <w:tc>
          <w:tcPr>
            <w:tcW w:w="2835" w:type="dxa"/>
            <w:hideMark/>
          </w:tcPr>
          <w:p w14:paraId="1B451CB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Surplus funds – total</w:t>
            </w:r>
          </w:p>
        </w:tc>
        <w:tc>
          <w:tcPr>
            <w:tcW w:w="4529" w:type="dxa"/>
            <w:hideMark/>
          </w:tcPr>
          <w:p w14:paraId="1EBDEA3C" w14:textId="62FE89F7" w:rsidR="00016BE4" w:rsidRPr="0073170E" w:rsidRDefault="00016BE4" w:rsidP="00FB5515">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surplus funds that fall under Article 91 (2) of the </w:t>
            </w:r>
            <w:r w:rsidR="00191029">
              <w:rPr>
                <w:rFonts w:ascii="Times New Roman" w:hAnsi="Times New Roman" w:cs="Times New Roman"/>
                <w:sz w:val="20"/>
                <w:szCs w:val="20"/>
              </w:rPr>
              <w:t>Directive 2009/138/EC</w:t>
            </w:r>
            <w:del w:id="29" w:author="Author">
              <w:r w:rsidRPr="0073170E" w:rsidDel="00FB5515">
                <w:rPr>
                  <w:rFonts w:ascii="Times New Roman" w:hAnsi="Times New Roman" w:cs="Times New Roman"/>
                  <w:sz w:val="20"/>
                  <w:szCs w:val="20"/>
                </w:rPr>
                <w:delText xml:space="preserve"> 2009/138</w:delText>
              </w:r>
              <w:r w:rsidDel="00FB5515">
                <w:rPr>
                  <w:rFonts w:ascii="Times New Roman" w:hAnsi="Times New Roman" w:cs="Times New Roman"/>
                  <w:sz w:val="20"/>
                  <w:szCs w:val="20"/>
                </w:rPr>
                <w:delText>/</w:delText>
              </w:r>
              <w:r w:rsidRPr="0073170E" w:rsidDel="00FB5515">
                <w:rPr>
                  <w:rFonts w:ascii="Times New Roman" w:hAnsi="Times New Roman" w:cs="Times New Roman"/>
                  <w:sz w:val="20"/>
                  <w:szCs w:val="20"/>
                </w:rPr>
                <w:delText>EC</w:delText>
              </w:r>
            </w:del>
            <w:r w:rsidRPr="0073170E">
              <w:rPr>
                <w:rFonts w:ascii="Times New Roman" w:hAnsi="Times New Roman" w:cs="Times New Roman"/>
                <w:sz w:val="20"/>
                <w:szCs w:val="20"/>
              </w:rPr>
              <w:t>.</w:t>
            </w:r>
          </w:p>
        </w:tc>
      </w:tr>
      <w:tr w:rsidR="00016BE4" w:rsidRPr="007B276A" w14:paraId="7CF4509F" w14:textId="77777777" w:rsidTr="0073170E">
        <w:trPr>
          <w:gridAfter w:val="1"/>
          <w:wAfter w:w="7" w:type="dxa"/>
          <w:trHeight w:val="735"/>
        </w:trPr>
        <w:tc>
          <w:tcPr>
            <w:tcW w:w="1843" w:type="dxa"/>
            <w:gridSpan w:val="2"/>
            <w:hideMark/>
          </w:tcPr>
          <w:p w14:paraId="1987B152" w14:textId="2A090F1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R0070/C0020</w:t>
            </w:r>
          </w:p>
          <w:p w14:paraId="05AA4ADE" w14:textId="77777777" w:rsidR="00016BE4" w:rsidRPr="0073170E" w:rsidRDefault="00016BE4" w:rsidP="00272FA9">
            <w:pPr>
              <w:rPr>
                <w:rFonts w:ascii="Times New Roman" w:hAnsi="Times New Roman" w:cs="Times New Roman"/>
                <w:sz w:val="20"/>
                <w:szCs w:val="20"/>
              </w:rPr>
            </w:pPr>
            <w:r w:rsidRPr="0073170E">
              <w:rPr>
                <w:rFonts w:ascii="Times New Roman" w:hAnsi="Times New Roman" w:cs="Times New Roman"/>
                <w:sz w:val="20"/>
                <w:szCs w:val="20"/>
              </w:rPr>
              <w:t>(B6)</w:t>
            </w:r>
          </w:p>
        </w:tc>
        <w:tc>
          <w:tcPr>
            <w:tcW w:w="2835" w:type="dxa"/>
            <w:hideMark/>
          </w:tcPr>
          <w:p w14:paraId="7106E35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Surplus funds – tier 1 unrestricted</w:t>
            </w:r>
          </w:p>
        </w:tc>
        <w:tc>
          <w:tcPr>
            <w:tcW w:w="4529" w:type="dxa"/>
            <w:hideMark/>
          </w:tcPr>
          <w:p w14:paraId="304C5F64" w14:textId="205A1B5C" w:rsidR="00016BE4" w:rsidRPr="0073170E" w:rsidRDefault="00016BE4" w:rsidP="0073170E">
            <w:pPr>
              <w:rPr>
                <w:rFonts w:ascii="Times New Roman" w:hAnsi="Times New Roman" w:cs="Times New Roman"/>
                <w:sz w:val="20"/>
                <w:szCs w:val="20"/>
              </w:rPr>
            </w:pPr>
            <w:r w:rsidRPr="0073170E">
              <w:rPr>
                <w:rFonts w:ascii="Times New Roman" w:hAnsi="Times New Roman" w:cs="Times New Roman"/>
                <w:sz w:val="20"/>
                <w:szCs w:val="20"/>
              </w:rPr>
              <w:t xml:space="preserve">These are the surplus funds that fall under Article 91 (2)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and that meet the criteria </w:t>
            </w:r>
            <w:ins w:id="30" w:author="Author">
              <w:r w:rsidR="003021B3">
                <w:rPr>
                  <w:rFonts w:ascii="Times New Roman" w:hAnsi="Times New Roman" w:cs="Times New Roman"/>
                  <w:sz w:val="20"/>
                  <w:szCs w:val="20"/>
                </w:rPr>
                <w:t>f</w:t>
              </w:r>
            </w:ins>
            <w:r w:rsidRPr="0073170E">
              <w:rPr>
                <w:rFonts w:ascii="Times New Roman" w:hAnsi="Times New Roman" w:cs="Times New Roman"/>
                <w:sz w:val="20"/>
                <w:szCs w:val="20"/>
              </w:rPr>
              <w:t>or Tier 1, unrestricted items.</w:t>
            </w:r>
          </w:p>
        </w:tc>
      </w:tr>
      <w:tr w:rsidR="00016BE4" w:rsidRPr="007B276A" w14:paraId="0D04C1B4" w14:textId="77777777" w:rsidTr="0073170E">
        <w:trPr>
          <w:gridAfter w:val="1"/>
          <w:wAfter w:w="7" w:type="dxa"/>
          <w:trHeight w:val="735"/>
        </w:trPr>
        <w:tc>
          <w:tcPr>
            <w:tcW w:w="1843" w:type="dxa"/>
            <w:gridSpan w:val="2"/>
          </w:tcPr>
          <w:p w14:paraId="1A3D271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R0090/C0010</w:t>
            </w:r>
          </w:p>
          <w:p w14:paraId="3711DA5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(A8)</w:t>
            </w:r>
          </w:p>
        </w:tc>
        <w:tc>
          <w:tcPr>
            <w:tcW w:w="2835" w:type="dxa"/>
            <w:hideMark/>
          </w:tcPr>
          <w:p w14:paraId="42F17FB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total</w:t>
            </w:r>
          </w:p>
        </w:tc>
        <w:tc>
          <w:tcPr>
            <w:tcW w:w="4529" w:type="dxa"/>
            <w:hideMark/>
          </w:tcPr>
          <w:p w14:paraId="303C1BD7" w14:textId="725251B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preference shares issued by the undertaking that fully satisfies the criteria for Tier 1 restricted, Tier 2 or Tier 3 items.</w:t>
            </w:r>
          </w:p>
        </w:tc>
      </w:tr>
      <w:tr w:rsidR="00016BE4" w:rsidRPr="007B276A" w14:paraId="20FE9F79" w14:textId="77777777" w:rsidTr="0073170E">
        <w:trPr>
          <w:gridAfter w:val="1"/>
          <w:wAfter w:w="7" w:type="dxa"/>
          <w:trHeight w:val="735"/>
        </w:trPr>
        <w:tc>
          <w:tcPr>
            <w:tcW w:w="1843" w:type="dxa"/>
            <w:gridSpan w:val="2"/>
            <w:hideMark/>
          </w:tcPr>
          <w:p w14:paraId="1697587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R0090/C0030</w:t>
            </w:r>
          </w:p>
          <w:p w14:paraId="472A0BC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(B8)</w:t>
            </w:r>
          </w:p>
        </w:tc>
        <w:tc>
          <w:tcPr>
            <w:tcW w:w="2835" w:type="dxa"/>
            <w:hideMark/>
          </w:tcPr>
          <w:p w14:paraId="3312816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tier 1 restricted</w:t>
            </w:r>
          </w:p>
        </w:tc>
        <w:tc>
          <w:tcPr>
            <w:tcW w:w="4529" w:type="dxa"/>
            <w:hideMark/>
          </w:tcPr>
          <w:p w14:paraId="67FAF10E" w14:textId="611E8F2B" w:rsidR="00016BE4" w:rsidRPr="0073170E" w:rsidRDefault="00016BE4" w:rsidP="00A76A31">
            <w:pPr>
              <w:rPr>
                <w:rFonts w:ascii="Times New Roman" w:hAnsi="Times New Roman" w:cs="Times New Roman"/>
                <w:sz w:val="20"/>
                <w:szCs w:val="20"/>
              </w:rPr>
            </w:pPr>
            <w:r w:rsidRPr="0073170E">
              <w:rPr>
                <w:rFonts w:ascii="Times New Roman" w:hAnsi="Times New Roman" w:cs="Times New Roman"/>
                <w:sz w:val="20"/>
                <w:szCs w:val="20"/>
              </w:rPr>
              <w:t>This is the amount of the preference shares issued by the undertaking that meet the criteria for Tier 1 restricted.</w:t>
            </w:r>
          </w:p>
        </w:tc>
      </w:tr>
      <w:tr w:rsidR="00016BE4" w:rsidRPr="007B276A" w14:paraId="67DF176A" w14:textId="77777777" w:rsidTr="0073170E">
        <w:trPr>
          <w:gridAfter w:val="1"/>
          <w:wAfter w:w="7" w:type="dxa"/>
          <w:trHeight w:val="735"/>
        </w:trPr>
        <w:tc>
          <w:tcPr>
            <w:tcW w:w="1843" w:type="dxa"/>
            <w:gridSpan w:val="2"/>
            <w:hideMark/>
          </w:tcPr>
          <w:p w14:paraId="0EB81AEE"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R0090/C0040</w:t>
            </w:r>
          </w:p>
          <w:p w14:paraId="47EDC898"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(C8)</w:t>
            </w:r>
          </w:p>
        </w:tc>
        <w:tc>
          <w:tcPr>
            <w:tcW w:w="2835" w:type="dxa"/>
            <w:hideMark/>
          </w:tcPr>
          <w:p w14:paraId="0835488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tier 2</w:t>
            </w:r>
          </w:p>
        </w:tc>
        <w:tc>
          <w:tcPr>
            <w:tcW w:w="4529" w:type="dxa"/>
            <w:hideMark/>
          </w:tcPr>
          <w:p w14:paraId="7F2C770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the preference shares issued by the undertaking that meets the criteria for Tier 2.</w:t>
            </w:r>
          </w:p>
        </w:tc>
      </w:tr>
      <w:tr w:rsidR="00016BE4" w:rsidRPr="007B276A" w14:paraId="3149FC3C" w14:textId="77777777" w:rsidTr="0073170E">
        <w:trPr>
          <w:gridAfter w:val="1"/>
          <w:wAfter w:w="7" w:type="dxa"/>
          <w:trHeight w:val="735"/>
        </w:trPr>
        <w:tc>
          <w:tcPr>
            <w:tcW w:w="1843" w:type="dxa"/>
            <w:gridSpan w:val="2"/>
            <w:hideMark/>
          </w:tcPr>
          <w:p w14:paraId="2739D91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R0090/C0050</w:t>
            </w:r>
          </w:p>
          <w:p w14:paraId="714A9B7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(D8)</w:t>
            </w:r>
          </w:p>
        </w:tc>
        <w:tc>
          <w:tcPr>
            <w:tcW w:w="2835" w:type="dxa"/>
            <w:hideMark/>
          </w:tcPr>
          <w:p w14:paraId="563B79C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Preference shares – tier 3</w:t>
            </w:r>
          </w:p>
        </w:tc>
        <w:tc>
          <w:tcPr>
            <w:tcW w:w="4529" w:type="dxa"/>
            <w:hideMark/>
          </w:tcPr>
          <w:p w14:paraId="42BB94D8"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the preference shares issued by the undertaking that meets the criteria for Tier 3.</w:t>
            </w:r>
          </w:p>
        </w:tc>
      </w:tr>
      <w:tr w:rsidR="00016BE4" w:rsidRPr="007B276A" w14:paraId="3D4E93F7" w14:textId="77777777" w:rsidTr="0073170E">
        <w:trPr>
          <w:gridAfter w:val="1"/>
          <w:wAfter w:w="7" w:type="dxa"/>
          <w:trHeight w:val="1020"/>
        </w:trPr>
        <w:tc>
          <w:tcPr>
            <w:tcW w:w="1843" w:type="dxa"/>
            <w:gridSpan w:val="2"/>
            <w:hideMark/>
          </w:tcPr>
          <w:p w14:paraId="03DC900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R0110/C0010</w:t>
            </w:r>
          </w:p>
          <w:p w14:paraId="3F8D90F1"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(A9)</w:t>
            </w:r>
          </w:p>
        </w:tc>
        <w:tc>
          <w:tcPr>
            <w:tcW w:w="2835" w:type="dxa"/>
            <w:hideMark/>
          </w:tcPr>
          <w:p w14:paraId="34FE3CD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total</w:t>
            </w:r>
          </w:p>
        </w:tc>
        <w:tc>
          <w:tcPr>
            <w:tcW w:w="4529" w:type="dxa"/>
            <w:hideMark/>
          </w:tcPr>
          <w:p w14:paraId="27031BCF" w14:textId="01B6B7CF"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 total share premium account related to preference share capital of the undertaking that fully satisfies the criteria for Tier 1 restricted, Tier 2 or Tier 3 items.</w:t>
            </w:r>
          </w:p>
        </w:tc>
      </w:tr>
      <w:tr w:rsidR="00016BE4" w:rsidRPr="007B276A" w14:paraId="2D10E2E1" w14:textId="77777777" w:rsidTr="0073170E">
        <w:trPr>
          <w:gridAfter w:val="1"/>
          <w:wAfter w:w="7" w:type="dxa"/>
          <w:trHeight w:val="488"/>
        </w:trPr>
        <w:tc>
          <w:tcPr>
            <w:tcW w:w="1843" w:type="dxa"/>
            <w:gridSpan w:val="2"/>
          </w:tcPr>
          <w:p w14:paraId="32D6A2C7"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R0110/C0030</w:t>
            </w:r>
          </w:p>
          <w:p w14:paraId="0931A674" w14:textId="3DCF66B0"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(B9)</w:t>
            </w:r>
          </w:p>
        </w:tc>
        <w:tc>
          <w:tcPr>
            <w:tcW w:w="2835" w:type="dxa"/>
            <w:hideMark/>
          </w:tcPr>
          <w:p w14:paraId="50CB78E5" w14:textId="58A336B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tier 1 restricted</w:t>
            </w:r>
          </w:p>
        </w:tc>
        <w:tc>
          <w:tcPr>
            <w:tcW w:w="4529" w:type="dxa"/>
            <w:hideMark/>
          </w:tcPr>
          <w:p w14:paraId="28E9D158" w14:textId="4CA32908" w:rsidR="00016BE4" w:rsidRPr="0073170E" w:rsidRDefault="00016BE4" w:rsidP="00774FCD">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that relates to preference shares that meet the criteria for Tier 1 restricted items because it relates to preference shares treated as Tier 1 restricted items.</w:t>
            </w:r>
          </w:p>
        </w:tc>
      </w:tr>
      <w:tr w:rsidR="00016BE4" w:rsidRPr="007B276A" w14:paraId="0F075B6C" w14:textId="77777777" w:rsidTr="0073170E">
        <w:trPr>
          <w:gridAfter w:val="1"/>
          <w:wAfter w:w="7" w:type="dxa"/>
          <w:trHeight w:val="1020"/>
        </w:trPr>
        <w:tc>
          <w:tcPr>
            <w:tcW w:w="1843" w:type="dxa"/>
            <w:gridSpan w:val="2"/>
            <w:hideMark/>
          </w:tcPr>
          <w:p w14:paraId="7BDC9745" w14:textId="2A69F59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R0110/C0040</w:t>
            </w:r>
          </w:p>
          <w:p w14:paraId="58A4217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(C9)</w:t>
            </w:r>
          </w:p>
        </w:tc>
        <w:tc>
          <w:tcPr>
            <w:tcW w:w="2835" w:type="dxa"/>
            <w:hideMark/>
          </w:tcPr>
          <w:p w14:paraId="2BA56FC9" w14:textId="3DFE9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tier 2</w:t>
            </w:r>
          </w:p>
        </w:tc>
        <w:tc>
          <w:tcPr>
            <w:tcW w:w="4529" w:type="dxa"/>
            <w:hideMark/>
          </w:tcPr>
          <w:p w14:paraId="04BE2E6A" w14:textId="32816C87"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that relates to preference shares that meet the criteria for Tier 2 because it relates to preference shares treated as Tier 2.</w:t>
            </w:r>
          </w:p>
        </w:tc>
      </w:tr>
      <w:tr w:rsidR="00016BE4" w:rsidRPr="007B276A" w14:paraId="65E7B38B" w14:textId="77777777" w:rsidTr="0073170E">
        <w:trPr>
          <w:gridAfter w:val="1"/>
          <w:wAfter w:w="7" w:type="dxa"/>
          <w:trHeight w:val="1020"/>
        </w:trPr>
        <w:tc>
          <w:tcPr>
            <w:tcW w:w="1843" w:type="dxa"/>
            <w:gridSpan w:val="2"/>
            <w:hideMark/>
          </w:tcPr>
          <w:p w14:paraId="5F557735"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R0110/C0050</w:t>
            </w:r>
          </w:p>
          <w:p w14:paraId="6CCB214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(D9)</w:t>
            </w:r>
          </w:p>
        </w:tc>
        <w:tc>
          <w:tcPr>
            <w:tcW w:w="2835" w:type="dxa"/>
            <w:hideMark/>
          </w:tcPr>
          <w:p w14:paraId="47C90972" w14:textId="243A85AB"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Share premium account related to preference shares – tier 3</w:t>
            </w:r>
          </w:p>
        </w:tc>
        <w:tc>
          <w:tcPr>
            <w:tcW w:w="4529" w:type="dxa"/>
            <w:hideMark/>
          </w:tcPr>
          <w:p w14:paraId="067C341B" w14:textId="7207C629"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the share premium account that relates to preference shares that meet the criteria for Tier 3 because it relates to preference shares treated as Tier 3.</w:t>
            </w:r>
          </w:p>
        </w:tc>
      </w:tr>
      <w:tr w:rsidR="00016BE4" w:rsidRPr="007B276A" w14:paraId="34047249" w14:textId="77777777" w:rsidTr="0073170E">
        <w:trPr>
          <w:gridAfter w:val="1"/>
          <w:wAfter w:w="7" w:type="dxa"/>
          <w:trHeight w:val="1215"/>
        </w:trPr>
        <w:tc>
          <w:tcPr>
            <w:tcW w:w="1843" w:type="dxa"/>
            <w:gridSpan w:val="2"/>
            <w:hideMark/>
          </w:tcPr>
          <w:p w14:paraId="04DFBD22" w14:textId="2F4A1A84"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R0130/C0010</w:t>
            </w:r>
          </w:p>
          <w:p w14:paraId="16676878" w14:textId="66F831C3"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(A12</w:t>
            </w:r>
            <w:ins w:id="31" w:author="Author">
              <w:r w:rsidR="00F86778">
                <w:rPr>
                  <w:rFonts w:ascii="Times New Roman" w:hAnsi="Times New Roman" w:cs="Times New Roman"/>
                  <w:sz w:val="20"/>
                  <w:szCs w:val="20"/>
                </w:rPr>
                <w:t>A</w:t>
              </w:r>
            </w:ins>
            <w:r w:rsidRPr="0073170E">
              <w:rPr>
                <w:rFonts w:ascii="Times New Roman" w:hAnsi="Times New Roman" w:cs="Times New Roman"/>
                <w:sz w:val="20"/>
                <w:szCs w:val="20"/>
              </w:rPr>
              <w:t>)</w:t>
            </w:r>
          </w:p>
        </w:tc>
        <w:tc>
          <w:tcPr>
            <w:tcW w:w="2835" w:type="dxa"/>
            <w:hideMark/>
          </w:tcPr>
          <w:p w14:paraId="181F7007" w14:textId="07AFD317" w:rsidR="00016BE4" w:rsidRPr="0073170E" w:rsidRDefault="00016BE4" w:rsidP="00636F5B">
            <w:pPr>
              <w:rPr>
                <w:rFonts w:ascii="Times New Roman" w:hAnsi="Times New Roman" w:cs="Times New Roman"/>
                <w:sz w:val="20"/>
                <w:szCs w:val="20"/>
              </w:rPr>
            </w:pPr>
            <w:r w:rsidRPr="0073170E">
              <w:rPr>
                <w:rFonts w:ascii="Times New Roman" w:hAnsi="Times New Roman" w:cs="Times New Roman"/>
                <w:sz w:val="20"/>
                <w:szCs w:val="20"/>
              </w:rPr>
              <w:t xml:space="preserve">Reconciliation reserve </w:t>
            </w:r>
            <w:del w:id="32" w:author="Author">
              <w:r w:rsidRPr="0073170E" w:rsidDel="00636F5B">
                <w:rPr>
                  <w:rFonts w:ascii="Times New Roman" w:hAnsi="Times New Roman" w:cs="Times New Roman"/>
                  <w:sz w:val="20"/>
                  <w:szCs w:val="20"/>
                </w:rPr>
                <w:delText xml:space="preserve">before deduction for participations  </w:delText>
              </w:r>
            </w:del>
            <w:r w:rsidRPr="0073170E">
              <w:rPr>
                <w:rFonts w:ascii="Times New Roman" w:hAnsi="Times New Roman" w:cs="Times New Roman"/>
                <w:sz w:val="20"/>
                <w:szCs w:val="20"/>
              </w:rPr>
              <w:t>– total</w:t>
            </w:r>
          </w:p>
        </w:tc>
        <w:tc>
          <w:tcPr>
            <w:tcW w:w="4529" w:type="dxa"/>
            <w:hideMark/>
          </w:tcPr>
          <w:p w14:paraId="09198B5F" w14:textId="1E7EE7D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w:t>
            </w:r>
            <w:ins w:id="33" w:author="Author">
              <w:r w:rsidR="003021B3">
                <w:rPr>
                  <w:rFonts w:ascii="Times New Roman" w:hAnsi="Times New Roman" w:cs="Times New Roman"/>
                  <w:sz w:val="20"/>
                  <w:szCs w:val="20"/>
                </w:rPr>
                <w:t xml:space="preserve">total </w:t>
              </w:r>
            </w:ins>
            <w:r w:rsidRPr="0073170E">
              <w:rPr>
                <w:rFonts w:ascii="Times New Roman" w:hAnsi="Times New Roman" w:cs="Times New Roman"/>
                <w:sz w:val="20"/>
                <w:szCs w:val="20"/>
              </w:rPr>
              <w:t>reconciliation reserve represents reserves (e.g. retained earnings), net of adjustments (e.g. ring-fenced funds)</w:t>
            </w:r>
            <w:ins w:id="34" w:author="Author">
              <w:r w:rsidR="00524DBE">
                <w:rPr>
                  <w:rFonts w:ascii="Times New Roman" w:hAnsi="Times New Roman" w:cs="Times New Roman"/>
                  <w:sz w:val="20"/>
                  <w:szCs w:val="20"/>
                </w:rPr>
                <w:t>. It results mainly from</w:t>
              </w:r>
              <w:r w:rsidR="00524DBE" w:rsidRPr="0073170E">
                <w:rPr>
                  <w:rFonts w:ascii="Times New Roman" w:hAnsi="Times New Roman" w:cs="Times New Roman"/>
                  <w:sz w:val="20"/>
                  <w:szCs w:val="20"/>
                </w:rPr>
                <w:t xml:space="preserve"> </w:t>
              </w:r>
            </w:ins>
            <w:del w:id="35" w:author="Author">
              <w:r w:rsidRPr="0073170E" w:rsidDel="00524DBE">
                <w:rPr>
                  <w:rFonts w:ascii="Times New Roman" w:hAnsi="Times New Roman" w:cs="Times New Roman"/>
                  <w:sz w:val="20"/>
                  <w:szCs w:val="20"/>
                </w:rPr>
                <w:delText xml:space="preserve"> but it also reconciles </w:delText>
              </w:r>
            </w:del>
            <w:r w:rsidRPr="0073170E">
              <w:rPr>
                <w:rFonts w:ascii="Times New Roman" w:hAnsi="Times New Roman" w:cs="Times New Roman"/>
                <w:sz w:val="20"/>
                <w:szCs w:val="20"/>
              </w:rPr>
              <w:t xml:space="preserve">differences between accounting valuation and valuation according to article 75 of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7B276A" w14:paraId="6582011C" w14:textId="77777777" w:rsidTr="0073170E">
        <w:trPr>
          <w:gridAfter w:val="1"/>
          <w:wAfter w:w="7" w:type="dxa"/>
          <w:trHeight w:val="1305"/>
        </w:trPr>
        <w:tc>
          <w:tcPr>
            <w:tcW w:w="1843" w:type="dxa"/>
            <w:gridSpan w:val="2"/>
            <w:hideMark/>
          </w:tcPr>
          <w:p w14:paraId="29A12BE5" w14:textId="53AD0DF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R0130/C0020</w:t>
            </w:r>
          </w:p>
          <w:p w14:paraId="271DADB6" w14:textId="5A99FE53"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(B12</w:t>
            </w:r>
            <w:ins w:id="36" w:author="Author">
              <w:r w:rsidR="00F86778">
                <w:rPr>
                  <w:rFonts w:ascii="Times New Roman" w:hAnsi="Times New Roman" w:cs="Times New Roman"/>
                  <w:sz w:val="20"/>
                  <w:szCs w:val="20"/>
                </w:rPr>
                <w:t>A</w:t>
              </w:r>
            </w:ins>
            <w:r w:rsidRPr="0073170E">
              <w:rPr>
                <w:rFonts w:ascii="Times New Roman" w:hAnsi="Times New Roman" w:cs="Times New Roman"/>
                <w:sz w:val="20"/>
                <w:szCs w:val="20"/>
              </w:rPr>
              <w:t>)</w:t>
            </w:r>
          </w:p>
        </w:tc>
        <w:tc>
          <w:tcPr>
            <w:tcW w:w="2835" w:type="dxa"/>
            <w:hideMark/>
          </w:tcPr>
          <w:p w14:paraId="389DD777" w14:textId="7F41C82F" w:rsidR="00016BE4" w:rsidRPr="0073170E" w:rsidRDefault="00016BE4" w:rsidP="00636F5B">
            <w:pPr>
              <w:rPr>
                <w:rFonts w:ascii="Times New Roman" w:hAnsi="Times New Roman" w:cs="Times New Roman"/>
                <w:sz w:val="20"/>
                <w:szCs w:val="20"/>
              </w:rPr>
            </w:pPr>
            <w:r w:rsidRPr="0073170E">
              <w:rPr>
                <w:rFonts w:ascii="Times New Roman" w:hAnsi="Times New Roman" w:cs="Times New Roman"/>
                <w:sz w:val="20"/>
                <w:szCs w:val="20"/>
              </w:rPr>
              <w:t xml:space="preserve">Reconciliation reserve </w:t>
            </w:r>
            <w:del w:id="37" w:author="Author">
              <w:r w:rsidRPr="0073170E" w:rsidDel="00636F5B">
                <w:rPr>
                  <w:rFonts w:ascii="Times New Roman" w:hAnsi="Times New Roman" w:cs="Times New Roman"/>
                  <w:sz w:val="20"/>
                  <w:szCs w:val="20"/>
                </w:rPr>
                <w:delText>before deduction for participations</w:delText>
              </w:r>
            </w:del>
            <w:r w:rsidRPr="0073170E">
              <w:rPr>
                <w:rFonts w:ascii="Times New Roman" w:hAnsi="Times New Roman" w:cs="Times New Roman"/>
                <w:sz w:val="20"/>
                <w:szCs w:val="20"/>
              </w:rPr>
              <w:t xml:space="preserve">- tier 1 unrestricted </w:t>
            </w:r>
          </w:p>
        </w:tc>
        <w:tc>
          <w:tcPr>
            <w:tcW w:w="4529" w:type="dxa"/>
            <w:hideMark/>
          </w:tcPr>
          <w:p w14:paraId="1A5FBA7D" w14:textId="446B646B" w:rsidR="00016BE4" w:rsidRPr="0073170E" w:rsidRDefault="00016BE4" w:rsidP="00F86778">
            <w:pPr>
              <w:rPr>
                <w:rFonts w:ascii="Times New Roman" w:hAnsi="Times New Roman" w:cs="Times New Roman"/>
                <w:sz w:val="20"/>
                <w:szCs w:val="20"/>
              </w:rPr>
            </w:pPr>
            <w:r w:rsidRPr="0073170E">
              <w:rPr>
                <w:rFonts w:ascii="Times New Roman" w:hAnsi="Times New Roman" w:cs="Times New Roman"/>
                <w:sz w:val="20"/>
                <w:szCs w:val="20"/>
              </w:rPr>
              <w:t>The reconciliation reserve represents reserves (e.g. retained earnings), net of adjustments (e.g. ring-fenced funds)</w:t>
            </w:r>
            <w:ins w:id="38" w:author="Author">
              <w:r w:rsidR="00DB2FC6">
                <w:rPr>
                  <w:rFonts w:ascii="Times New Roman" w:hAnsi="Times New Roman" w:cs="Times New Roman"/>
                  <w:sz w:val="20"/>
                  <w:szCs w:val="20"/>
                </w:rPr>
                <w:t xml:space="preserve">. It results mainly </w:t>
              </w:r>
            </w:ins>
            <w:del w:id="39" w:author="Author">
              <w:r w:rsidRPr="0073170E" w:rsidDel="00DB2FC6">
                <w:rPr>
                  <w:rFonts w:ascii="Times New Roman" w:hAnsi="Times New Roman" w:cs="Times New Roman"/>
                  <w:sz w:val="20"/>
                  <w:szCs w:val="20"/>
                </w:rPr>
                <w:delText xml:space="preserve"> but it also reconciles</w:delText>
              </w:r>
            </w:del>
            <w:ins w:id="40" w:author="Author">
              <w:r w:rsidR="00DB2FC6">
                <w:rPr>
                  <w:rFonts w:ascii="Times New Roman" w:hAnsi="Times New Roman" w:cs="Times New Roman"/>
                  <w:sz w:val="20"/>
                  <w:szCs w:val="20"/>
                </w:rPr>
                <w:t>from</w:t>
              </w:r>
            </w:ins>
            <w:r w:rsidRPr="0073170E">
              <w:rPr>
                <w:rFonts w:ascii="Times New Roman" w:hAnsi="Times New Roman" w:cs="Times New Roman"/>
                <w:sz w:val="20"/>
                <w:szCs w:val="20"/>
              </w:rPr>
              <w:t xml:space="preserve"> differences between accounting valuation and valuation according to </w:t>
            </w:r>
            <w:r w:rsidR="00191029">
              <w:rPr>
                <w:rFonts w:ascii="Times New Roman" w:hAnsi="Times New Roman" w:cs="Times New Roman"/>
                <w:sz w:val="20"/>
                <w:szCs w:val="20"/>
              </w:rPr>
              <w:t>Directive 2009/138/EC</w:t>
            </w:r>
            <w:del w:id="41" w:author="Author">
              <w:r w:rsidRPr="0073170E" w:rsidDel="00F86778">
                <w:rPr>
                  <w:rStyle w:val="CommentReference"/>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 </w:t>
            </w:r>
          </w:p>
        </w:tc>
      </w:tr>
      <w:tr w:rsidR="00016BE4" w:rsidRPr="007B276A" w14:paraId="016ACEE2" w14:textId="77777777" w:rsidTr="0073170E">
        <w:trPr>
          <w:gridAfter w:val="1"/>
          <w:wAfter w:w="7" w:type="dxa"/>
          <w:trHeight w:val="735"/>
        </w:trPr>
        <w:tc>
          <w:tcPr>
            <w:tcW w:w="1843" w:type="dxa"/>
            <w:gridSpan w:val="2"/>
            <w:hideMark/>
          </w:tcPr>
          <w:p w14:paraId="477175C0" w14:textId="6B57D28F"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R0140/C0010</w:t>
            </w:r>
          </w:p>
          <w:p w14:paraId="66BF13C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(A13)</w:t>
            </w:r>
          </w:p>
        </w:tc>
        <w:tc>
          <w:tcPr>
            <w:tcW w:w="2835" w:type="dxa"/>
            <w:hideMark/>
          </w:tcPr>
          <w:p w14:paraId="4B6688A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Subordinated liabilities – total </w:t>
            </w:r>
          </w:p>
        </w:tc>
        <w:tc>
          <w:tcPr>
            <w:tcW w:w="4529" w:type="dxa"/>
            <w:hideMark/>
          </w:tcPr>
          <w:p w14:paraId="65DA43E0" w14:textId="0C6BD3A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subordinated liabilities issued by the undertaking. </w:t>
            </w:r>
          </w:p>
        </w:tc>
      </w:tr>
      <w:tr w:rsidR="00016BE4" w:rsidRPr="007B276A" w14:paraId="2E120446" w14:textId="77777777" w:rsidTr="0073170E">
        <w:trPr>
          <w:gridAfter w:val="1"/>
          <w:wAfter w:w="7" w:type="dxa"/>
          <w:trHeight w:val="735"/>
        </w:trPr>
        <w:tc>
          <w:tcPr>
            <w:tcW w:w="1843" w:type="dxa"/>
            <w:gridSpan w:val="2"/>
            <w:hideMark/>
          </w:tcPr>
          <w:p w14:paraId="798F53CB" w14:textId="1FA32AA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R0140/C0030</w:t>
            </w:r>
          </w:p>
          <w:p w14:paraId="0A8E8C9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(B13)</w:t>
            </w:r>
          </w:p>
        </w:tc>
        <w:tc>
          <w:tcPr>
            <w:tcW w:w="2835" w:type="dxa"/>
            <w:hideMark/>
          </w:tcPr>
          <w:p w14:paraId="19B3FC7C"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liabilities – tier 1 restricted</w:t>
            </w:r>
          </w:p>
        </w:tc>
        <w:tc>
          <w:tcPr>
            <w:tcW w:w="4529" w:type="dxa"/>
            <w:hideMark/>
          </w:tcPr>
          <w:p w14:paraId="28E9D80C" w14:textId="51A8D822"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subordinated liabilities issued by the undertaking that meets the criteria for Tier 1 restricted items.</w:t>
            </w:r>
          </w:p>
        </w:tc>
      </w:tr>
      <w:tr w:rsidR="00016BE4" w:rsidRPr="007B276A" w14:paraId="71C2F097" w14:textId="77777777" w:rsidTr="0073170E">
        <w:trPr>
          <w:gridAfter w:val="1"/>
          <w:wAfter w:w="7" w:type="dxa"/>
          <w:trHeight w:val="735"/>
        </w:trPr>
        <w:tc>
          <w:tcPr>
            <w:tcW w:w="1843" w:type="dxa"/>
            <w:gridSpan w:val="2"/>
            <w:hideMark/>
          </w:tcPr>
          <w:p w14:paraId="043AC8F3" w14:textId="55786D6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R0140/C0040</w:t>
            </w:r>
          </w:p>
          <w:p w14:paraId="5E3BCBBF"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(C13)</w:t>
            </w:r>
          </w:p>
        </w:tc>
        <w:tc>
          <w:tcPr>
            <w:tcW w:w="2835" w:type="dxa"/>
            <w:hideMark/>
          </w:tcPr>
          <w:p w14:paraId="3704447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Subordinated liabilities – tier 2</w:t>
            </w:r>
          </w:p>
        </w:tc>
        <w:tc>
          <w:tcPr>
            <w:tcW w:w="4529" w:type="dxa"/>
            <w:hideMark/>
          </w:tcPr>
          <w:p w14:paraId="39C265AA" w14:textId="080A45EA"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subordinated liabilities issued by the undertaking that meets the criteria for Tier 2.</w:t>
            </w:r>
          </w:p>
        </w:tc>
      </w:tr>
      <w:tr w:rsidR="00016BE4" w:rsidRPr="007B276A" w14:paraId="5FEA1AE8" w14:textId="77777777" w:rsidTr="0073170E">
        <w:trPr>
          <w:gridAfter w:val="1"/>
          <w:wAfter w:w="7" w:type="dxa"/>
          <w:trHeight w:val="735"/>
        </w:trPr>
        <w:tc>
          <w:tcPr>
            <w:tcW w:w="1843" w:type="dxa"/>
            <w:gridSpan w:val="2"/>
            <w:hideMark/>
          </w:tcPr>
          <w:p w14:paraId="5E94B5C8" w14:textId="0D28E3A6"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R0140/C0050</w:t>
            </w:r>
          </w:p>
          <w:p w14:paraId="0A0EAD4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(D13)</w:t>
            </w:r>
          </w:p>
        </w:tc>
        <w:tc>
          <w:tcPr>
            <w:tcW w:w="2835" w:type="dxa"/>
            <w:hideMark/>
          </w:tcPr>
          <w:p w14:paraId="701A1451"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Subordinated liabilities – tier 3 </w:t>
            </w:r>
          </w:p>
        </w:tc>
        <w:tc>
          <w:tcPr>
            <w:tcW w:w="4529" w:type="dxa"/>
            <w:hideMark/>
          </w:tcPr>
          <w:p w14:paraId="338A68FA" w14:textId="74B20F46" w:rsidR="00016BE4" w:rsidRPr="0073170E" w:rsidRDefault="00016BE4" w:rsidP="00CB0E1D">
            <w:pPr>
              <w:rPr>
                <w:rFonts w:ascii="Times New Roman" w:hAnsi="Times New Roman" w:cs="Times New Roman"/>
                <w:sz w:val="20"/>
                <w:szCs w:val="20"/>
              </w:rPr>
            </w:pPr>
            <w:r w:rsidRPr="0073170E">
              <w:rPr>
                <w:rFonts w:ascii="Times New Roman" w:hAnsi="Times New Roman" w:cs="Times New Roman"/>
                <w:sz w:val="20"/>
                <w:szCs w:val="20"/>
              </w:rPr>
              <w:t>This is the amount of subordinated liabilities issued by the undertaking that meets the criteria for Tier 3.</w:t>
            </w:r>
          </w:p>
        </w:tc>
      </w:tr>
      <w:tr w:rsidR="00016BE4" w:rsidRPr="007B276A" w14:paraId="25F44563" w14:textId="77777777" w:rsidTr="0073170E">
        <w:trPr>
          <w:gridAfter w:val="1"/>
          <w:wAfter w:w="7" w:type="dxa"/>
          <w:trHeight w:val="735"/>
        </w:trPr>
        <w:tc>
          <w:tcPr>
            <w:tcW w:w="1843" w:type="dxa"/>
            <w:gridSpan w:val="2"/>
            <w:hideMark/>
          </w:tcPr>
          <w:p w14:paraId="33171930" w14:textId="6E00E49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R0160/C0010</w:t>
            </w:r>
          </w:p>
          <w:p w14:paraId="182E174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(A15)</w:t>
            </w:r>
          </w:p>
        </w:tc>
        <w:tc>
          <w:tcPr>
            <w:tcW w:w="2835" w:type="dxa"/>
            <w:hideMark/>
          </w:tcPr>
          <w:p w14:paraId="3B4024FC" w14:textId="334D7D5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An amount equal to the value of net deferred tax assets - total</w:t>
            </w:r>
          </w:p>
        </w:tc>
        <w:tc>
          <w:tcPr>
            <w:tcW w:w="4529" w:type="dxa"/>
            <w:hideMark/>
          </w:tcPr>
          <w:p w14:paraId="3B0ABCA8" w14:textId="2848E87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net deferred tax assets of the undertaking.</w:t>
            </w:r>
          </w:p>
        </w:tc>
      </w:tr>
      <w:tr w:rsidR="00016BE4" w:rsidRPr="007B276A" w14:paraId="7813664B" w14:textId="77777777" w:rsidTr="0073170E">
        <w:trPr>
          <w:gridAfter w:val="1"/>
          <w:wAfter w:w="7" w:type="dxa"/>
          <w:trHeight w:val="735"/>
        </w:trPr>
        <w:tc>
          <w:tcPr>
            <w:tcW w:w="1843" w:type="dxa"/>
            <w:gridSpan w:val="2"/>
            <w:hideMark/>
          </w:tcPr>
          <w:p w14:paraId="27169DF7" w14:textId="1009EF40"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R0160/C0050</w:t>
            </w:r>
          </w:p>
          <w:p w14:paraId="29B6CCA5"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(D15)</w:t>
            </w:r>
          </w:p>
        </w:tc>
        <w:tc>
          <w:tcPr>
            <w:tcW w:w="2835" w:type="dxa"/>
            <w:hideMark/>
          </w:tcPr>
          <w:p w14:paraId="64D5AD75"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An amount equal to the value of net deferred tax assets – tier 3 </w:t>
            </w:r>
          </w:p>
        </w:tc>
        <w:tc>
          <w:tcPr>
            <w:tcW w:w="4529" w:type="dxa"/>
            <w:hideMark/>
          </w:tcPr>
          <w:p w14:paraId="746C4156" w14:textId="682C2691" w:rsidR="00016BE4" w:rsidRPr="0073170E" w:rsidRDefault="00016BE4" w:rsidP="00D90026">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net deferred tax assets of the undertaking that meet the tier 3 classification criteria. </w:t>
            </w:r>
          </w:p>
        </w:tc>
      </w:tr>
      <w:tr w:rsidR="00016BE4" w:rsidRPr="007B276A" w14:paraId="765E5F35" w14:textId="77777777" w:rsidTr="0073170E">
        <w:trPr>
          <w:gridAfter w:val="1"/>
          <w:wAfter w:w="7" w:type="dxa"/>
          <w:trHeight w:val="1233"/>
        </w:trPr>
        <w:tc>
          <w:tcPr>
            <w:tcW w:w="1843" w:type="dxa"/>
            <w:gridSpan w:val="2"/>
            <w:hideMark/>
          </w:tcPr>
          <w:p w14:paraId="1B483460" w14:textId="00D06AF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R0180/C0010</w:t>
            </w:r>
          </w:p>
          <w:p w14:paraId="3C0DF45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(A16)</w:t>
            </w:r>
          </w:p>
        </w:tc>
        <w:tc>
          <w:tcPr>
            <w:tcW w:w="2835" w:type="dxa"/>
            <w:hideMark/>
          </w:tcPr>
          <w:p w14:paraId="7E642AB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14:paraId="63C77848" w14:textId="3ECD555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of basic own fund items not identified above and that received supervisory approval.</w:t>
            </w:r>
          </w:p>
        </w:tc>
      </w:tr>
      <w:tr w:rsidR="00016BE4" w:rsidRPr="007B276A" w14:paraId="18B99A1C" w14:textId="77777777" w:rsidTr="0073170E">
        <w:trPr>
          <w:gridAfter w:val="1"/>
          <w:wAfter w:w="7" w:type="dxa"/>
          <w:trHeight w:val="1238"/>
        </w:trPr>
        <w:tc>
          <w:tcPr>
            <w:tcW w:w="1843" w:type="dxa"/>
            <w:gridSpan w:val="2"/>
            <w:hideMark/>
          </w:tcPr>
          <w:p w14:paraId="1D777A87" w14:textId="664F63D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R0180/C0020</w:t>
            </w:r>
          </w:p>
          <w:p w14:paraId="0BA453B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(B16)</w:t>
            </w:r>
          </w:p>
        </w:tc>
        <w:tc>
          <w:tcPr>
            <w:tcW w:w="2835" w:type="dxa"/>
            <w:hideMark/>
          </w:tcPr>
          <w:p w14:paraId="3A2BDEE2" w14:textId="1900C752" w:rsidR="00016BE4" w:rsidRPr="0073170E" w:rsidRDefault="00016BE4" w:rsidP="00C50B71">
            <w:pPr>
              <w:rPr>
                <w:rFonts w:ascii="Times New Roman" w:hAnsi="Times New Roman" w:cs="Times New Roman"/>
                <w:sz w:val="20"/>
                <w:szCs w:val="20"/>
              </w:rPr>
            </w:pPr>
            <w:r w:rsidRPr="0073170E">
              <w:rPr>
                <w:rFonts w:ascii="Times New Roman" w:hAnsi="Times New Roman" w:cs="Times New Roman"/>
                <w:sz w:val="20"/>
                <w:szCs w:val="20"/>
              </w:rPr>
              <w:t xml:space="preserve">Other own fund items approved by the supervisory authority as basic own funds not specified above - tier 1 unrestricted </w:t>
            </w:r>
          </w:p>
        </w:tc>
        <w:tc>
          <w:tcPr>
            <w:tcW w:w="4529" w:type="dxa"/>
            <w:hideMark/>
          </w:tcPr>
          <w:p w14:paraId="40124A4F" w14:textId="6F8A203F" w:rsidR="00016BE4" w:rsidRPr="0073170E" w:rsidRDefault="00016BE4" w:rsidP="00516891">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not identified above that meet </w:t>
            </w:r>
            <w:del w:id="42" w:author="Author">
              <w:r w:rsidRPr="0073170E" w:rsidDel="00516891">
                <w:rPr>
                  <w:rFonts w:ascii="Times New Roman" w:hAnsi="Times New Roman" w:cs="Times New Roman"/>
                  <w:sz w:val="20"/>
                  <w:szCs w:val="20"/>
                </w:rPr>
                <w:delText xml:space="preserve">unrestricted </w:delText>
              </w:r>
            </w:del>
            <w:r w:rsidRPr="0073170E">
              <w:rPr>
                <w:rFonts w:ascii="Times New Roman" w:hAnsi="Times New Roman" w:cs="Times New Roman"/>
                <w:sz w:val="20"/>
                <w:szCs w:val="20"/>
              </w:rPr>
              <w:t xml:space="preserve">Tier 1 </w:t>
            </w:r>
            <w:del w:id="43" w:author="Author">
              <w:r w:rsidRPr="0073170E" w:rsidDel="00270D03">
                <w:rPr>
                  <w:rFonts w:ascii="Times New Roman" w:hAnsi="Times New Roman" w:cs="Times New Roman"/>
                  <w:sz w:val="20"/>
                  <w:szCs w:val="20"/>
                </w:rPr>
                <w:delText xml:space="preserve"> </w:delText>
              </w:r>
            </w:del>
            <w:ins w:id="44" w:author="Author">
              <w:r w:rsidR="00516891" w:rsidRPr="0073170E">
                <w:rPr>
                  <w:rFonts w:ascii="Times New Roman" w:hAnsi="Times New Roman" w:cs="Times New Roman"/>
                  <w:sz w:val="20"/>
                  <w:szCs w:val="20"/>
                </w:rPr>
                <w:t xml:space="preserve">unrestricted </w:t>
              </w:r>
            </w:ins>
            <w:r w:rsidRPr="0073170E">
              <w:rPr>
                <w:rFonts w:ascii="Times New Roman" w:hAnsi="Times New Roman" w:cs="Times New Roman"/>
                <w:sz w:val="20"/>
                <w:szCs w:val="20"/>
              </w:rPr>
              <w:t>criteria</w:t>
            </w:r>
            <w:del w:id="45" w:author="Author">
              <w:r w:rsidRPr="0073170E" w:rsidDel="00D7539A">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 and that received supervisory approval.</w:t>
            </w:r>
          </w:p>
        </w:tc>
      </w:tr>
      <w:tr w:rsidR="00016BE4" w:rsidRPr="007B276A" w14:paraId="3CEA5C50" w14:textId="77777777" w:rsidTr="0073170E">
        <w:trPr>
          <w:gridAfter w:val="1"/>
          <w:wAfter w:w="7" w:type="dxa"/>
          <w:trHeight w:val="1196"/>
        </w:trPr>
        <w:tc>
          <w:tcPr>
            <w:tcW w:w="1843" w:type="dxa"/>
            <w:gridSpan w:val="2"/>
            <w:hideMark/>
          </w:tcPr>
          <w:p w14:paraId="2359DCBF" w14:textId="20990933"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R0180/C0030</w:t>
            </w:r>
          </w:p>
          <w:p w14:paraId="4976442F"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(B16A)</w:t>
            </w:r>
          </w:p>
        </w:tc>
        <w:tc>
          <w:tcPr>
            <w:tcW w:w="2835" w:type="dxa"/>
            <w:hideMark/>
          </w:tcPr>
          <w:p w14:paraId="59228CC6" w14:textId="11F0A249" w:rsidR="00016BE4" w:rsidRPr="0073170E" w:rsidRDefault="00016BE4" w:rsidP="00C50B71">
            <w:pPr>
              <w:rPr>
                <w:rFonts w:ascii="Times New Roman" w:hAnsi="Times New Roman" w:cs="Times New Roman"/>
                <w:sz w:val="20"/>
                <w:szCs w:val="20"/>
              </w:rPr>
            </w:pPr>
            <w:r w:rsidRPr="0073170E">
              <w:rPr>
                <w:rFonts w:ascii="Times New Roman" w:hAnsi="Times New Roman" w:cs="Times New Roman"/>
                <w:sz w:val="20"/>
                <w:szCs w:val="20"/>
              </w:rPr>
              <w:t xml:space="preserve">Other own fund items approved by the supervisory authority as basic own funds not specified above - Tier 1 restricted </w:t>
            </w:r>
          </w:p>
        </w:tc>
        <w:tc>
          <w:tcPr>
            <w:tcW w:w="4529" w:type="dxa"/>
            <w:hideMark/>
          </w:tcPr>
          <w:p w14:paraId="1D7F6FA2" w14:textId="1ACD6AC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16BE4" w:rsidRPr="007B276A" w14:paraId="460B810F" w14:textId="77777777" w:rsidTr="0073170E">
        <w:trPr>
          <w:gridAfter w:val="1"/>
          <w:wAfter w:w="7" w:type="dxa"/>
          <w:trHeight w:val="1217"/>
        </w:trPr>
        <w:tc>
          <w:tcPr>
            <w:tcW w:w="1843" w:type="dxa"/>
            <w:gridSpan w:val="2"/>
            <w:hideMark/>
          </w:tcPr>
          <w:p w14:paraId="05E44753" w14:textId="55854B1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R0180/C0040</w:t>
            </w:r>
          </w:p>
          <w:p w14:paraId="219101F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(C16)</w:t>
            </w:r>
          </w:p>
        </w:tc>
        <w:tc>
          <w:tcPr>
            <w:tcW w:w="2835" w:type="dxa"/>
            <w:hideMark/>
          </w:tcPr>
          <w:p w14:paraId="530506CB" w14:textId="759EE7E1"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own fund items approved by the supervisory authority as basic own funds not specified above - tier 2</w:t>
            </w:r>
          </w:p>
        </w:tc>
        <w:tc>
          <w:tcPr>
            <w:tcW w:w="4529" w:type="dxa"/>
            <w:hideMark/>
          </w:tcPr>
          <w:p w14:paraId="02E27E14" w14:textId="0B64EEDA"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amount of basic own fund items not identified above that meet the criteria for Tier 2 and that received supervisory approval.</w:t>
            </w:r>
          </w:p>
        </w:tc>
      </w:tr>
      <w:tr w:rsidR="00016BE4" w:rsidRPr="007B276A" w14:paraId="4AA575C4" w14:textId="77777777" w:rsidTr="0073170E">
        <w:trPr>
          <w:gridAfter w:val="1"/>
          <w:wAfter w:w="7" w:type="dxa"/>
          <w:trHeight w:val="1222"/>
        </w:trPr>
        <w:tc>
          <w:tcPr>
            <w:tcW w:w="1843" w:type="dxa"/>
            <w:gridSpan w:val="2"/>
            <w:hideMark/>
          </w:tcPr>
          <w:p w14:paraId="4262F458" w14:textId="3A2BD3FF"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R0180/C0050</w:t>
            </w:r>
          </w:p>
          <w:p w14:paraId="6944A0E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(D16)</w:t>
            </w:r>
          </w:p>
        </w:tc>
        <w:tc>
          <w:tcPr>
            <w:tcW w:w="2835" w:type="dxa"/>
            <w:hideMark/>
          </w:tcPr>
          <w:p w14:paraId="08DE461E" w14:textId="3E70BD5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own fund items approved by the supervisory authority as basic own funds not specified above - tier 3</w:t>
            </w:r>
          </w:p>
        </w:tc>
        <w:tc>
          <w:tcPr>
            <w:tcW w:w="4529" w:type="dxa"/>
            <w:hideMark/>
          </w:tcPr>
          <w:p w14:paraId="5234B235" w14:textId="6794906A"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F86778" w:rsidRPr="00F86778" w14:paraId="65A17E3A" w14:textId="77777777" w:rsidTr="0043482E">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6"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637"/>
          <w:ins w:id="47" w:author="Author"/>
          <w:trPrChange w:id="48" w:author="Author">
            <w:trPr>
              <w:gridBefore w:val="2"/>
              <w:gridAfter w:val="1"/>
              <w:wAfter w:w="7" w:type="dxa"/>
              <w:trHeight w:val="4275"/>
            </w:trPr>
          </w:trPrChange>
        </w:trPr>
        <w:tc>
          <w:tcPr>
            <w:tcW w:w="9207" w:type="dxa"/>
            <w:gridSpan w:val="4"/>
            <w:tcPrChange w:id="49" w:author="Author">
              <w:tcPr>
                <w:tcW w:w="9207" w:type="dxa"/>
                <w:gridSpan w:val="8"/>
              </w:tcPr>
            </w:tcPrChange>
          </w:tcPr>
          <w:p w14:paraId="3E8A060B" w14:textId="2F25DCEE" w:rsidR="00F86778" w:rsidRPr="0043482E" w:rsidRDefault="00F86778" w:rsidP="0043482E">
            <w:pPr>
              <w:tabs>
                <w:tab w:val="left" w:pos="2042"/>
              </w:tabs>
              <w:rPr>
                <w:ins w:id="50" w:author="Author"/>
                <w:rFonts w:ascii="Times New Roman" w:hAnsi="Times New Roman" w:cs="Times New Roman"/>
                <w:b/>
                <w:sz w:val="20"/>
                <w:szCs w:val="20"/>
                <w:rPrChange w:id="51" w:author="Author">
                  <w:rPr>
                    <w:ins w:id="52" w:author="Author"/>
                    <w:rFonts w:ascii="Times New Roman" w:hAnsi="Times New Roman" w:cs="Times New Roman"/>
                    <w:sz w:val="20"/>
                    <w:szCs w:val="20"/>
                  </w:rPr>
                </w:rPrChange>
              </w:rPr>
              <w:pPrChange w:id="53" w:author="Author">
                <w:pPr/>
              </w:pPrChange>
            </w:pPr>
            <w:ins w:id="54" w:author="Author">
              <w:r w:rsidRPr="0043482E">
                <w:rPr>
                  <w:rFonts w:ascii="Times New Roman" w:hAnsi="Times New Roman" w:cs="Times New Roman"/>
                  <w:b/>
                  <w:sz w:val="20"/>
                  <w:szCs w:val="20"/>
                  <w:rPrChange w:id="55" w:author="Author">
                    <w:rPr>
                      <w:rFonts w:ascii="Times New Roman" w:hAnsi="Times New Roman" w:cs="Times New Roman"/>
                      <w:sz w:val="20"/>
                      <w:szCs w:val="20"/>
                    </w:rPr>
                  </w:rPrChange>
                </w:rPr>
                <w:t>Own funds from the financial statements that should not be represented by the reconciliation reserve and do not meet the criteria to be classified as Solvency II own funds</w:t>
              </w:r>
            </w:ins>
          </w:p>
        </w:tc>
      </w:tr>
      <w:tr w:rsidR="00016BE4" w:rsidRPr="007B276A" w14:paraId="7381BCB2" w14:textId="77777777" w:rsidTr="0073170E">
        <w:trPr>
          <w:gridAfter w:val="1"/>
          <w:wAfter w:w="7" w:type="dxa"/>
          <w:trHeight w:val="4275"/>
        </w:trPr>
        <w:tc>
          <w:tcPr>
            <w:tcW w:w="1843" w:type="dxa"/>
            <w:gridSpan w:val="2"/>
            <w:hideMark/>
          </w:tcPr>
          <w:p w14:paraId="48A3CA3A" w14:textId="49751C6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R0220/C0010</w:t>
            </w:r>
          </w:p>
          <w:p w14:paraId="4E91EDB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(B502)</w:t>
            </w:r>
          </w:p>
        </w:tc>
        <w:tc>
          <w:tcPr>
            <w:tcW w:w="2835" w:type="dxa"/>
            <w:hideMark/>
          </w:tcPr>
          <w:p w14:paraId="4F5A16E5" w14:textId="2CCEA854"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14:paraId="4E2D219D" w14:textId="77777777" w:rsidR="00016BE4" w:rsidRPr="0073170E" w:rsidRDefault="00016BE4" w:rsidP="00C63E3F">
            <w:pPr>
              <w:rPr>
                <w:rFonts w:ascii="Times New Roman" w:hAnsi="Times New Roman" w:cs="Times New Roman"/>
                <w:sz w:val="20"/>
                <w:szCs w:val="20"/>
              </w:rPr>
            </w:pPr>
            <w:r w:rsidRPr="0073170E">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w:t>
            </w:r>
          </w:p>
          <w:p w14:paraId="103244B0" w14:textId="6DEA707C"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These own fund items are either</w:t>
            </w:r>
            <w:proofErr w:type="gramStart"/>
            <w:r w:rsidRPr="0073170E">
              <w:rPr>
                <w:rFonts w:ascii="Times New Roman" w:hAnsi="Times New Roman" w:cs="Times New Roman"/>
                <w:sz w:val="20"/>
                <w:szCs w:val="20"/>
              </w:rPr>
              <w:t>:</w:t>
            </w:r>
            <w:proofErr w:type="gramEnd"/>
            <w:r w:rsidRPr="0073170E">
              <w:rPr>
                <w:rFonts w:ascii="Times New Roman" w:hAnsi="Times New Roman" w:cs="Times New Roman"/>
                <w:sz w:val="20"/>
                <w:szCs w:val="20"/>
              </w:rPr>
              <w:br/>
            </w:r>
            <w:proofErr w:type="spellStart"/>
            <w:r w:rsidRPr="0073170E">
              <w:rPr>
                <w:rFonts w:ascii="Times New Roman" w:hAnsi="Times New Roman" w:cs="Times New Roman"/>
                <w:sz w:val="20"/>
                <w:szCs w:val="20"/>
              </w:rPr>
              <w:t>i</w:t>
            </w:r>
            <w:proofErr w:type="spellEnd"/>
            <w:r w:rsidRPr="0073170E">
              <w:rPr>
                <w:rFonts w:ascii="Times New Roman" w:hAnsi="Times New Roman" w:cs="Times New Roman"/>
                <w:sz w:val="20"/>
                <w:szCs w:val="20"/>
              </w:rPr>
              <w:t>) items that appear in the lists of own fund items, but fail to meet the classification criteria or the transitional provisions; or</w:t>
            </w:r>
            <w:r w:rsidRPr="0073170E">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73170E">
              <w:rPr>
                <w:rFonts w:ascii="Times New Roman" w:hAnsi="Times New Roman" w:cs="Times New Roman"/>
                <w:sz w:val="20"/>
                <w:szCs w:val="20"/>
              </w:rPr>
              <w:br/>
              <w:t xml:space="preserve">Subordinated liabilities which do not count as basic own funds shall  not be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here, but on the balance sheet (template S.02.01) as subordinated liabilities that do not count as basic own funds.</w:t>
            </w:r>
          </w:p>
        </w:tc>
      </w:tr>
      <w:tr w:rsidR="00016BE4" w:rsidRPr="007B276A" w14:paraId="3DA402D3" w14:textId="77777777" w:rsidTr="0073170E">
        <w:trPr>
          <w:gridAfter w:val="1"/>
          <w:wAfter w:w="7" w:type="dxa"/>
          <w:trHeight w:val="2115"/>
        </w:trPr>
        <w:tc>
          <w:tcPr>
            <w:tcW w:w="1843" w:type="dxa"/>
            <w:gridSpan w:val="2"/>
          </w:tcPr>
          <w:p w14:paraId="5330F1AC" w14:textId="44B4CDFF" w:rsidR="00016BE4" w:rsidRPr="0073170E" w:rsidDel="0030795D" w:rsidRDefault="00016BE4">
            <w:pPr>
              <w:rPr>
                <w:rFonts w:ascii="Times New Roman" w:hAnsi="Times New Roman" w:cs="Times New Roman"/>
                <w:sz w:val="20"/>
                <w:szCs w:val="20"/>
              </w:rPr>
            </w:pPr>
            <w:del w:id="56" w:author="Author">
              <w:r w:rsidRPr="0073170E" w:rsidDel="00636F5B">
                <w:rPr>
                  <w:rFonts w:ascii="Times New Roman" w:hAnsi="Times New Roman" w:cs="Times New Roman"/>
                  <w:sz w:val="20"/>
                  <w:szCs w:val="20"/>
                </w:rPr>
                <w:delText>R0220/C0020</w:delText>
              </w:r>
            </w:del>
          </w:p>
        </w:tc>
        <w:tc>
          <w:tcPr>
            <w:tcW w:w="2835" w:type="dxa"/>
          </w:tcPr>
          <w:p w14:paraId="7841038B" w14:textId="60A212B7" w:rsidR="00016BE4" w:rsidRPr="0073170E" w:rsidRDefault="00016BE4">
            <w:pPr>
              <w:rPr>
                <w:rFonts w:ascii="Times New Roman" w:hAnsi="Times New Roman" w:cs="Times New Roman"/>
                <w:sz w:val="20"/>
                <w:szCs w:val="20"/>
              </w:rPr>
            </w:pPr>
            <w:del w:id="57" w:author="Author">
              <w:r w:rsidRPr="0073170E" w:rsidDel="00636F5B">
                <w:rPr>
                  <w:rFonts w:ascii="Times New Roman" w:hAnsi="Times New Roman" w:cs="Times New Roman"/>
                  <w:sz w:val="20"/>
                  <w:szCs w:val="20"/>
                </w:rPr>
                <w:delText xml:space="preserve">Own funds from the financial statements that shall not be represented by the reconciliation reserve and do not meet the criteria to be classified as Solvency II own funds – tier 1 unrestricted </w:delText>
              </w:r>
            </w:del>
          </w:p>
        </w:tc>
        <w:tc>
          <w:tcPr>
            <w:tcW w:w="4529" w:type="dxa"/>
          </w:tcPr>
          <w:p w14:paraId="212C5ACC" w14:textId="3D903730" w:rsidR="00016BE4" w:rsidRPr="0073170E" w:rsidRDefault="00016BE4" w:rsidP="00270D03">
            <w:pPr>
              <w:rPr>
                <w:rFonts w:ascii="Times New Roman" w:hAnsi="Times New Roman" w:cs="Times New Roman"/>
                <w:sz w:val="20"/>
                <w:szCs w:val="20"/>
              </w:rPr>
            </w:pPr>
            <w:del w:id="58" w:author="Author">
              <w:r w:rsidRPr="0073170E" w:rsidDel="00636F5B">
                <w:rPr>
                  <w:rFonts w:ascii="Times New Roman" w:hAnsi="Times New Roman" w:cs="Times New Roman"/>
                  <w:sz w:val="20"/>
                  <w:szCs w:val="20"/>
                </w:rPr>
                <w:delText xml:space="preserve">This is the </w:delText>
              </w:r>
              <w:r w:rsidRPr="0073170E" w:rsidDel="00270D03">
                <w:rPr>
                  <w:rFonts w:ascii="Times New Roman" w:hAnsi="Times New Roman" w:cs="Times New Roman"/>
                  <w:sz w:val="20"/>
                  <w:szCs w:val="20"/>
                </w:rPr>
                <w:delText xml:space="preserve">total </w:delText>
              </w:r>
              <w:r w:rsidRPr="0073170E" w:rsidDel="00636F5B">
                <w:rPr>
                  <w:rFonts w:ascii="Times New Roman" w:hAnsi="Times New Roman" w:cs="Times New Roman"/>
                  <w:sz w:val="20"/>
                  <w:szCs w:val="20"/>
                </w:rPr>
                <w:delText>amount of own funds items from financial statements that are not represented by the reconciliation reserve and do not meet the criteria to be classified as Solvency II own funds, tier 1 unrestricted.</w:delText>
              </w:r>
            </w:del>
          </w:p>
        </w:tc>
      </w:tr>
      <w:tr w:rsidR="00F86778" w:rsidRPr="00C82502" w14:paraId="05331E92" w14:textId="77777777" w:rsidTr="0043482E">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59"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Before w:val="1"/>
          <w:wBefore w:w="34" w:type="dxa"/>
          <w:trHeight w:val="361"/>
          <w:ins w:id="60" w:author="Author"/>
          <w:trPrChange w:id="61" w:author="Author">
            <w:trPr>
              <w:gridBefore w:val="3"/>
              <w:wBefore w:w="34" w:type="dxa"/>
              <w:trHeight w:val="960"/>
            </w:trPr>
          </w:trPrChange>
        </w:trPr>
        <w:tc>
          <w:tcPr>
            <w:tcW w:w="9180" w:type="dxa"/>
            <w:gridSpan w:val="4"/>
            <w:tcPrChange w:id="62" w:author="Author">
              <w:tcPr>
                <w:tcW w:w="9180" w:type="dxa"/>
                <w:gridSpan w:val="8"/>
              </w:tcPr>
            </w:tcPrChange>
          </w:tcPr>
          <w:p w14:paraId="15CA1923" w14:textId="37D1242E" w:rsidR="00F86778" w:rsidRPr="0043482E" w:rsidRDefault="00F86778" w:rsidP="0043482E">
            <w:pPr>
              <w:spacing w:before="120" w:after="120"/>
              <w:rPr>
                <w:ins w:id="63" w:author="Author"/>
                <w:rFonts w:ascii="Times New Roman" w:hAnsi="Times New Roman" w:cs="Times New Roman"/>
                <w:b/>
                <w:sz w:val="20"/>
                <w:szCs w:val="20"/>
                <w:rPrChange w:id="64" w:author="Author">
                  <w:rPr>
                    <w:ins w:id="65" w:author="Author"/>
                    <w:rFonts w:ascii="Times New Roman" w:hAnsi="Times New Roman" w:cs="Times New Roman"/>
                    <w:sz w:val="20"/>
                    <w:szCs w:val="20"/>
                  </w:rPr>
                </w:rPrChange>
              </w:rPr>
              <w:pPrChange w:id="66" w:author="Author">
                <w:pPr/>
              </w:pPrChange>
            </w:pPr>
            <w:ins w:id="67" w:author="Author">
              <w:r w:rsidRPr="0043482E">
                <w:rPr>
                  <w:rFonts w:ascii="Times New Roman" w:hAnsi="Times New Roman" w:cs="Times New Roman"/>
                  <w:b/>
                  <w:sz w:val="20"/>
                  <w:szCs w:val="20"/>
                  <w:rPrChange w:id="68" w:author="Author">
                    <w:rPr>
                      <w:rFonts w:ascii="Times New Roman" w:hAnsi="Times New Roman" w:cs="Times New Roman"/>
                      <w:sz w:val="20"/>
                      <w:szCs w:val="20"/>
                    </w:rPr>
                  </w:rPrChange>
                </w:rPr>
                <w:t>Deductions</w:t>
              </w:r>
            </w:ins>
          </w:p>
        </w:tc>
      </w:tr>
      <w:tr w:rsidR="00DC58FA" w:rsidRPr="00DC58FA" w14:paraId="3865117E" w14:textId="77777777" w:rsidTr="0073170E">
        <w:trPr>
          <w:gridBefore w:val="1"/>
          <w:wBefore w:w="34" w:type="dxa"/>
          <w:trHeight w:val="960"/>
        </w:trPr>
        <w:tc>
          <w:tcPr>
            <w:tcW w:w="1809" w:type="dxa"/>
            <w:hideMark/>
          </w:tcPr>
          <w:p w14:paraId="72E9B292"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R0230/C0010</w:t>
            </w:r>
          </w:p>
          <w:p w14:paraId="0A748314"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(A503)</w:t>
            </w:r>
          </w:p>
        </w:tc>
        <w:tc>
          <w:tcPr>
            <w:tcW w:w="2835" w:type="dxa"/>
            <w:hideMark/>
          </w:tcPr>
          <w:p w14:paraId="32D54971"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total </w:t>
            </w:r>
          </w:p>
        </w:tc>
        <w:tc>
          <w:tcPr>
            <w:tcW w:w="4536" w:type="dxa"/>
            <w:gridSpan w:val="2"/>
            <w:hideMark/>
          </w:tcPr>
          <w:p w14:paraId="3B6F5037" w14:textId="46576CDF" w:rsidR="00DC58FA" w:rsidRPr="0073170E" w:rsidRDefault="00DC58FA">
            <w:pPr>
              <w:rPr>
                <w:rFonts w:ascii="Times New Roman" w:hAnsi="Times New Roman" w:cs="Times New Roman"/>
                <w:sz w:val="20"/>
                <w:szCs w:val="20"/>
              </w:rPr>
            </w:pPr>
            <w:r w:rsidRPr="0073170E">
              <w:rPr>
                <w:rFonts w:ascii="Times New Roman" w:hAnsi="Times New Roman" w:cs="Times New Roman"/>
                <w:sz w:val="20"/>
                <w:szCs w:val="20"/>
              </w:rPr>
              <w:t>This is the total deduction for participations in financial and credit institutions</w:t>
            </w:r>
            <w:ins w:id="69" w:author="Author">
              <w:r w:rsidR="00F86778">
                <w:rPr>
                  <w:rFonts w:ascii="Times New Roman" w:hAnsi="Times New Roman" w:cs="Times New Roman"/>
                  <w:sz w:val="20"/>
                  <w:szCs w:val="20"/>
                </w:rPr>
                <w:t xml:space="preserve"> in accordance with article 68 of </w:t>
              </w:r>
              <w:r w:rsidR="00CE5BB0" w:rsidRPr="00CE5BB0">
                <w:rPr>
                  <w:rFonts w:ascii="Times New Roman" w:hAnsi="Times New Roman" w:cs="Times New Roman"/>
                  <w:sz w:val="20"/>
                  <w:szCs w:val="20"/>
                </w:rPr>
                <w:t xml:space="preserve">Delegated </w:t>
              </w:r>
              <w:del w:id="70" w:author="Author">
                <w:r w:rsidR="00CE5BB0" w:rsidRPr="00CE5BB0" w:rsidDel="00DF14E2">
                  <w:rPr>
                    <w:rFonts w:ascii="Times New Roman" w:hAnsi="Times New Roman" w:cs="Times New Roman"/>
                    <w:sz w:val="20"/>
                    <w:szCs w:val="20"/>
                  </w:rPr>
                  <w:delText>r</w:delText>
                </w:r>
              </w:del>
              <w:r w:rsidR="00DF14E2">
                <w:rPr>
                  <w:rFonts w:ascii="Times New Roman" w:hAnsi="Times New Roman" w:cs="Times New Roman"/>
                  <w:sz w:val="20"/>
                  <w:szCs w:val="20"/>
                </w:rPr>
                <w:t>R</w:t>
              </w:r>
              <w:r w:rsidR="00CE5BB0" w:rsidRPr="00CE5BB0">
                <w:rPr>
                  <w:rFonts w:ascii="Times New Roman" w:hAnsi="Times New Roman" w:cs="Times New Roman"/>
                  <w:sz w:val="20"/>
                  <w:szCs w:val="20"/>
                </w:rPr>
                <w:t>egulation</w:t>
              </w:r>
              <w:r w:rsidR="00A07CB7">
                <w:rPr>
                  <w:rFonts w:ascii="Times New Roman" w:hAnsi="Times New Roman" w:cs="Times New Roman"/>
                  <w:sz w:val="20"/>
                  <w:szCs w:val="20"/>
                </w:rPr>
                <w:t xml:space="preserve"> (EU)</w:t>
              </w:r>
              <w:r w:rsidR="00CE5BB0" w:rsidRPr="00CE5BB0">
                <w:rPr>
                  <w:rFonts w:ascii="Times New Roman" w:hAnsi="Times New Roman" w:cs="Times New Roman"/>
                  <w:sz w:val="20"/>
                  <w:szCs w:val="20"/>
                </w:rPr>
                <w:t xml:space="preserve"> 2015/35</w:t>
              </w:r>
              <w:del w:id="71" w:author="Author">
                <w:r w:rsidR="00F86778" w:rsidDel="00CE5BB0">
                  <w:rPr>
                    <w:rFonts w:ascii="Times New Roman" w:hAnsi="Times New Roman" w:cs="Times New Roman"/>
                    <w:sz w:val="20"/>
                    <w:szCs w:val="20"/>
                  </w:rPr>
                  <w:delText>Directive 2009/138/EC</w:delText>
                </w:r>
              </w:del>
            </w:ins>
            <w:r w:rsidRPr="0073170E">
              <w:rPr>
                <w:rFonts w:ascii="Times New Roman" w:hAnsi="Times New Roman" w:cs="Times New Roman"/>
                <w:sz w:val="20"/>
                <w:szCs w:val="20"/>
              </w:rPr>
              <w:t xml:space="preserve">. </w:t>
            </w:r>
          </w:p>
        </w:tc>
      </w:tr>
      <w:tr w:rsidR="00DC58FA" w:rsidRPr="00DC58FA" w14:paraId="77F2284C" w14:textId="77777777" w:rsidTr="0073170E">
        <w:trPr>
          <w:gridBefore w:val="1"/>
          <w:wBefore w:w="34" w:type="dxa"/>
          <w:trHeight w:val="1020"/>
        </w:trPr>
        <w:tc>
          <w:tcPr>
            <w:tcW w:w="1809" w:type="dxa"/>
            <w:hideMark/>
          </w:tcPr>
          <w:p w14:paraId="185CDB81"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R0230/C0020</w:t>
            </w:r>
          </w:p>
          <w:p w14:paraId="3D5D9757"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(B503)</w:t>
            </w:r>
          </w:p>
        </w:tc>
        <w:tc>
          <w:tcPr>
            <w:tcW w:w="2835" w:type="dxa"/>
            <w:hideMark/>
          </w:tcPr>
          <w:p w14:paraId="4A83B647"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unrestricted </w:t>
            </w:r>
          </w:p>
        </w:tc>
        <w:tc>
          <w:tcPr>
            <w:tcW w:w="4536" w:type="dxa"/>
            <w:gridSpan w:val="2"/>
            <w:hideMark/>
          </w:tcPr>
          <w:p w14:paraId="39F49B2F" w14:textId="22F87564" w:rsidR="00DC58FA" w:rsidRPr="0073170E" w:rsidRDefault="00DC58FA" w:rsidP="00AF2FC6">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deduction for participations in financial and credit institutions that are deducted from tier </w:t>
            </w:r>
            <w:proofErr w:type="gramStart"/>
            <w:r w:rsidRPr="0073170E">
              <w:rPr>
                <w:rFonts w:ascii="Times New Roman" w:hAnsi="Times New Roman" w:cs="Times New Roman"/>
                <w:sz w:val="20"/>
                <w:szCs w:val="20"/>
              </w:rPr>
              <w:t>1</w:t>
            </w:r>
            <w:del w:id="72" w:author="Author">
              <w:r w:rsidRPr="0073170E" w:rsidDel="00AF2FC6">
                <w:rPr>
                  <w:rFonts w:ascii="Times New Roman" w:hAnsi="Times New Roman" w:cs="Times New Roman"/>
                  <w:sz w:val="20"/>
                  <w:szCs w:val="20"/>
                </w:rPr>
                <w:delText xml:space="preserve"> </w:delText>
              </w:r>
            </w:del>
            <w:ins w:id="73" w:author="Author">
              <w:r w:rsidR="009D4CC2">
                <w:rPr>
                  <w:rFonts w:ascii="Times New Roman" w:hAnsi="Times New Roman" w:cs="Times New Roman"/>
                  <w:sz w:val="20"/>
                  <w:szCs w:val="20"/>
                </w:rPr>
                <w:t xml:space="preserve"> </w:t>
              </w:r>
            </w:ins>
            <w:r w:rsidRPr="0073170E">
              <w:rPr>
                <w:rFonts w:ascii="Times New Roman" w:hAnsi="Times New Roman" w:cs="Times New Roman"/>
                <w:sz w:val="20"/>
                <w:szCs w:val="20"/>
              </w:rPr>
              <w:t>unrestricted</w:t>
            </w:r>
            <w:ins w:id="74" w:author="Author">
              <w:r w:rsidR="00F86778">
                <w:rPr>
                  <w:rFonts w:ascii="Times New Roman" w:hAnsi="Times New Roman" w:cs="Times New Roman"/>
                  <w:sz w:val="20"/>
                  <w:szCs w:val="20"/>
                </w:rPr>
                <w:t xml:space="preserve"> in accordance</w:t>
              </w:r>
              <w:proofErr w:type="gramEnd"/>
              <w:r w:rsidR="00F86778">
                <w:rPr>
                  <w:rFonts w:ascii="Times New Roman" w:hAnsi="Times New Roman" w:cs="Times New Roman"/>
                  <w:sz w:val="20"/>
                  <w:szCs w:val="20"/>
                </w:rPr>
                <w:t xml:space="preserve"> with article 68 </w:t>
              </w:r>
              <w:r w:rsidR="00CE5BB0" w:rsidRPr="00CE5BB0">
                <w:rPr>
                  <w:rFonts w:ascii="Times New Roman" w:hAnsi="Times New Roman" w:cs="Times New Roman"/>
                  <w:sz w:val="20"/>
                  <w:szCs w:val="20"/>
                </w:rPr>
                <w:t xml:space="preserve">of Delegated </w:t>
              </w:r>
              <w:del w:id="75" w:author="Author">
                <w:r w:rsidR="00CE5BB0" w:rsidRPr="00CE5BB0" w:rsidDel="00DF14E2">
                  <w:rPr>
                    <w:rFonts w:ascii="Times New Roman" w:hAnsi="Times New Roman" w:cs="Times New Roman"/>
                    <w:sz w:val="20"/>
                    <w:szCs w:val="20"/>
                  </w:rPr>
                  <w:delText>r</w:delText>
                </w:r>
              </w:del>
              <w:r w:rsidR="00DF14E2">
                <w:rPr>
                  <w:rFonts w:ascii="Times New Roman" w:hAnsi="Times New Roman" w:cs="Times New Roman"/>
                  <w:sz w:val="20"/>
                  <w:szCs w:val="20"/>
                </w:rPr>
                <w:t>R</w:t>
              </w:r>
              <w:r w:rsidR="00CE5BB0" w:rsidRPr="00CE5BB0">
                <w:rPr>
                  <w:rFonts w:ascii="Times New Roman" w:hAnsi="Times New Roman" w:cs="Times New Roman"/>
                  <w:sz w:val="20"/>
                  <w:szCs w:val="20"/>
                </w:rPr>
                <w:t xml:space="preserve">egulation </w:t>
              </w:r>
              <w:r w:rsidR="00A07CB7">
                <w:rPr>
                  <w:rFonts w:ascii="Times New Roman" w:hAnsi="Times New Roman" w:cs="Times New Roman"/>
                  <w:sz w:val="20"/>
                  <w:szCs w:val="20"/>
                </w:rPr>
                <w:t xml:space="preserve">(EU) </w:t>
              </w:r>
              <w:r w:rsidR="00CE5BB0" w:rsidRPr="00CE5BB0">
                <w:rPr>
                  <w:rFonts w:ascii="Times New Roman" w:hAnsi="Times New Roman" w:cs="Times New Roman"/>
                  <w:sz w:val="20"/>
                  <w:szCs w:val="20"/>
                </w:rPr>
                <w:t>2015/35</w:t>
              </w:r>
              <w:del w:id="76" w:author="Author">
                <w:r w:rsidR="00F86778" w:rsidDel="00CE5BB0">
                  <w:rPr>
                    <w:rFonts w:ascii="Times New Roman" w:hAnsi="Times New Roman" w:cs="Times New Roman"/>
                    <w:sz w:val="20"/>
                    <w:szCs w:val="20"/>
                  </w:rPr>
                  <w:delText>of Directive 2009/138/EC</w:delText>
                </w:r>
              </w:del>
            </w:ins>
            <w:r w:rsidRPr="0073170E">
              <w:rPr>
                <w:rFonts w:ascii="Times New Roman" w:hAnsi="Times New Roman" w:cs="Times New Roman"/>
                <w:sz w:val="20"/>
                <w:szCs w:val="20"/>
              </w:rPr>
              <w:t xml:space="preserve">.  </w:t>
            </w:r>
          </w:p>
        </w:tc>
      </w:tr>
      <w:tr w:rsidR="00DC58FA" w:rsidRPr="00DC58FA" w14:paraId="2723AA58" w14:textId="77777777" w:rsidTr="0043482E">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7"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Before w:val="1"/>
          <w:wBefore w:w="34" w:type="dxa"/>
          <w:trHeight w:val="488"/>
          <w:trPrChange w:id="78" w:author="Author">
            <w:trPr>
              <w:gridBefore w:val="3"/>
              <w:wBefore w:w="34" w:type="dxa"/>
              <w:trHeight w:val="1020"/>
            </w:trPr>
          </w:trPrChange>
        </w:trPr>
        <w:tc>
          <w:tcPr>
            <w:tcW w:w="1809" w:type="dxa"/>
            <w:hideMark/>
            <w:tcPrChange w:id="79" w:author="Author">
              <w:tcPr>
                <w:tcW w:w="1809" w:type="dxa"/>
                <w:gridSpan w:val="2"/>
                <w:hideMark/>
              </w:tcPr>
            </w:tcPrChange>
          </w:tcPr>
          <w:p w14:paraId="2000DDBA"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R0230/C0030</w:t>
            </w:r>
          </w:p>
          <w:p w14:paraId="5C46F49F"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(C503)</w:t>
            </w:r>
          </w:p>
        </w:tc>
        <w:tc>
          <w:tcPr>
            <w:tcW w:w="2835" w:type="dxa"/>
            <w:hideMark/>
            <w:tcPrChange w:id="80" w:author="Author">
              <w:tcPr>
                <w:tcW w:w="2835" w:type="dxa"/>
                <w:gridSpan w:val="2"/>
                <w:hideMark/>
              </w:tcPr>
            </w:tcPrChange>
          </w:tcPr>
          <w:p w14:paraId="29235F9D"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 xml:space="preserve">Deduction for participations in financial and credit institutions - tier 1 restricted </w:t>
            </w:r>
          </w:p>
        </w:tc>
        <w:tc>
          <w:tcPr>
            <w:tcW w:w="4536" w:type="dxa"/>
            <w:gridSpan w:val="2"/>
            <w:hideMark/>
            <w:tcPrChange w:id="81" w:author="Author">
              <w:tcPr>
                <w:tcW w:w="4536" w:type="dxa"/>
                <w:gridSpan w:val="4"/>
                <w:hideMark/>
              </w:tcPr>
            </w:tcPrChange>
          </w:tcPr>
          <w:p w14:paraId="4D17DA6F" w14:textId="30BC30A8" w:rsidR="00DC58FA" w:rsidRPr="0073170E" w:rsidRDefault="00DC58FA">
            <w:pPr>
              <w:rPr>
                <w:rFonts w:ascii="Times New Roman" w:hAnsi="Times New Roman" w:cs="Times New Roman"/>
                <w:sz w:val="20"/>
                <w:szCs w:val="20"/>
              </w:rPr>
            </w:pPr>
            <w:r w:rsidRPr="0073170E">
              <w:rPr>
                <w:rFonts w:ascii="Times New Roman" w:hAnsi="Times New Roman" w:cs="Times New Roman"/>
                <w:sz w:val="20"/>
                <w:szCs w:val="20"/>
              </w:rPr>
              <w:t xml:space="preserve">This is the amount of the deduction for participations in financial and credit institutions that are deducted from tier </w:t>
            </w:r>
            <w:proofErr w:type="gramStart"/>
            <w:r w:rsidRPr="0073170E">
              <w:rPr>
                <w:rFonts w:ascii="Times New Roman" w:hAnsi="Times New Roman" w:cs="Times New Roman"/>
                <w:sz w:val="20"/>
                <w:szCs w:val="20"/>
              </w:rPr>
              <w:t>1 restricted</w:t>
            </w:r>
            <w:ins w:id="82" w:author="Author">
              <w:r w:rsidR="00F86778">
                <w:rPr>
                  <w:rFonts w:ascii="Times New Roman" w:hAnsi="Times New Roman" w:cs="Times New Roman"/>
                  <w:sz w:val="20"/>
                  <w:szCs w:val="20"/>
                </w:rPr>
                <w:t xml:space="preserve"> in accordance</w:t>
              </w:r>
              <w:proofErr w:type="gramEnd"/>
              <w:r w:rsidR="00F86778">
                <w:rPr>
                  <w:rFonts w:ascii="Times New Roman" w:hAnsi="Times New Roman" w:cs="Times New Roman"/>
                  <w:sz w:val="20"/>
                  <w:szCs w:val="20"/>
                </w:rPr>
                <w:t xml:space="preserve"> with article 68 </w:t>
              </w:r>
              <w:r w:rsidR="00CE5BB0" w:rsidRPr="00CE5BB0">
                <w:rPr>
                  <w:rFonts w:ascii="Times New Roman" w:hAnsi="Times New Roman" w:cs="Times New Roman"/>
                  <w:sz w:val="20"/>
                  <w:szCs w:val="20"/>
                </w:rPr>
                <w:t xml:space="preserve">of Delegated </w:t>
              </w:r>
              <w:del w:id="83" w:author="Author">
                <w:r w:rsidR="00CE5BB0" w:rsidRPr="00CE5BB0" w:rsidDel="00DF14E2">
                  <w:rPr>
                    <w:rFonts w:ascii="Times New Roman" w:hAnsi="Times New Roman" w:cs="Times New Roman"/>
                    <w:sz w:val="20"/>
                    <w:szCs w:val="20"/>
                  </w:rPr>
                  <w:delText>r</w:delText>
                </w:r>
              </w:del>
              <w:r w:rsidR="00DF14E2">
                <w:rPr>
                  <w:rFonts w:ascii="Times New Roman" w:hAnsi="Times New Roman" w:cs="Times New Roman"/>
                  <w:sz w:val="20"/>
                  <w:szCs w:val="20"/>
                </w:rPr>
                <w:t>R</w:t>
              </w:r>
              <w:r w:rsidR="00CE5BB0" w:rsidRPr="00CE5BB0">
                <w:rPr>
                  <w:rFonts w:ascii="Times New Roman" w:hAnsi="Times New Roman" w:cs="Times New Roman"/>
                  <w:sz w:val="20"/>
                  <w:szCs w:val="20"/>
                </w:rPr>
                <w:t xml:space="preserve">egulation </w:t>
              </w:r>
              <w:r w:rsidR="00A07CB7">
                <w:rPr>
                  <w:rFonts w:ascii="Times New Roman" w:hAnsi="Times New Roman" w:cs="Times New Roman"/>
                  <w:sz w:val="20"/>
                  <w:szCs w:val="20"/>
                </w:rPr>
                <w:t xml:space="preserve">(EU) </w:t>
              </w:r>
              <w:r w:rsidR="00CE5BB0" w:rsidRPr="00CE5BB0">
                <w:rPr>
                  <w:rFonts w:ascii="Times New Roman" w:hAnsi="Times New Roman" w:cs="Times New Roman"/>
                  <w:sz w:val="20"/>
                  <w:szCs w:val="20"/>
                </w:rPr>
                <w:t>2015/35</w:t>
              </w:r>
              <w:del w:id="84" w:author="Author">
                <w:r w:rsidR="00F86778" w:rsidDel="00CE5BB0">
                  <w:rPr>
                    <w:rFonts w:ascii="Times New Roman" w:hAnsi="Times New Roman" w:cs="Times New Roman"/>
                    <w:sz w:val="20"/>
                    <w:szCs w:val="20"/>
                  </w:rPr>
                  <w:delText>of Directive 2009/138/EC</w:delText>
                </w:r>
              </w:del>
            </w:ins>
            <w:r w:rsidRPr="0073170E">
              <w:rPr>
                <w:rFonts w:ascii="Times New Roman" w:hAnsi="Times New Roman" w:cs="Times New Roman"/>
                <w:sz w:val="20"/>
                <w:szCs w:val="20"/>
              </w:rPr>
              <w:t xml:space="preserve">.  </w:t>
            </w:r>
          </w:p>
        </w:tc>
      </w:tr>
      <w:tr w:rsidR="00DC58FA" w:rsidRPr="00DC58FA" w14:paraId="6B77B5A8" w14:textId="77777777" w:rsidTr="0043482E">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5"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Before w:val="1"/>
          <w:wBefore w:w="34" w:type="dxa"/>
          <w:trHeight w:val="1119"/>
          <w:trPrChange w:id="86" w:author="Author">
            <w:trPr>
              <w:gridBefore w:val="3"/>
              <w:wBefore w:w="34" w:type="dxa"/>
              <w:trHeight w:val="1020"/>
            </w:trPr>
          </w:trPrChange>
        </w:trPr>
        <w:tc>
          <w:tcPr>
            <w:tcW w:w="1809" w:type="dxa"/>
            <w:hideMark/>
            <w:tcPrChange w:id="87" w:author="Author">
              <w:tcPr>
                <w:tcW w:w="1809" w:type="dxa"/>
                <w:gridSpan w:val="2"/>
                <w:hideMark/>
              </w:tcPr>
            </w:tcPrChange>
          </w:tcPr>
          <w:p w14:paraId="1E4AB987"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R0230/C0040</w:t>
            </w:r>
          </w:p>
          <w:p w14:paraId="33BC356D"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(D503)</w:t>
            </w:r>
          </w:p>
        </w:tc>
        <w:tc>
          <w:tcPr>
            <w:tcW w:w="2835" w:type="dxa"/>
            <w:hideMark/>
            <w:tcPrChange w:id="88" w:author="Author">
              <w:tcPr>
                <w:tcW w:w="2835" w:type="dxa"/>
                <w:gridSpan w:val="2"/>
                <w:hideMark/>
              </w:tcPr>
            </w:tcPrChange>
          </w:tcPr>
          <w:p w14:paraId="565A7814" w14:textId="77777777"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Deduction for participations in financial and credit institutions - tier 2</w:t>
            </w:r>
          </w:p>
        </w:tc>
        <w:tc>
          <w:tcPr>
            <w:tcW w:w="4536" w:type="dxa"/>
            <w:gridSpan w:val="2"/>
            <w:hideMark/>
            <w:tcPrChange w:id="89" w:author="Author">
              <w:tcPr>
                <w:tcW w:w="4536" w:type="dxa"/>
                <w:gridSpan w:val="4"/>
                <w:hideMark/>
              </w:tcPr>
            </w:tcPrChange>
          </w:tcPr>
          <w:p w14:paraId="67BD7D2A" w14:textId="3EA360C4" w:rsidR="00DC58FA" w:rsidRPr="0073170E" w:rsidRDefault="00DC58FA" w:rsidP="00C76D9F">
            <w:pPr>
              <w:rPr>
                <w:rFonts w:ascii="Times New Roman" w:hAnsi="Times New Roman" w:cs="Times New Roman"/>
                <w:sz w:val="20"/>
                <w:szCs w:val="20"/>
              </w:rPr>
            </w:pPr>
            <w:r w:rsidRPr="0073170E">
              <w:rPr>
                <w:rFonts w:ascii="Times New Roman" w:hAnsi="Times New Roman" w:cs="Times New Roman"/>
                <w:sz w:val="20"/>
                <w:szCs w:val="20"/>
              </w:rPr>
              <w:t>This is the amount of the deduction for participations in financial and credit institutions that are deducted from tier 2</w:t>
            </w:r>
            <w:ins w:id="90" w:author="Author">
              <w:r w:rsidR="00F86778">
                <w:rPr>
                  <w:rFonts w:ascii="Times New Roman" w:hAnsi="Times New Roman" w:cs="Times New Roman"/>
                  <w:sz w:val="20"/>
                  <w:szCs w:val="20"/>
                </w:rPr>
                <w:t xml:space="preserve"> in accordance with article 68 </w:t>
              </w:r>
              <w:r w:rsidR="00CE5BB0" w:rsidRPr="00CE5BB0">
                <w:rPr>
                  <w:rFonts w:ascii="Times New Roman" w:hAnsi="Times New Roman" w:cs="Times New Roman"/>
                  <w:sz w:val="20"/>
                  <w:szCs w:val="20"/>
                </w:rPr>
                <w:t xml:space="preserve">of Delegated </w:t>
              </w:r>
              <w:r w:rsidR="00DF14E2">
                <w:rPr>
                  <w:rFonts w:ascii="Times New Roman" w:hAnsi="Times New Roman" w:cs="Times New Roman"/>
                  <w:sz w:val="20"/>
                  <w:szCs w:val="20"/>
                </w:rPr>
                <w:t>R</w:t>
              </w:r>
              <w:del w:id="91" w:author="Author">
                <w:r w:rsidR="00CE5BB0" w:rsidRPr="00CE5BB0" w:rsidDel="00DF14E2">
                  <w:rPr>
                    <w:rFonts w:ascii="Times New Roman" w:hAnsi="Times New Roman" w:cs="Times New Roman"/>
                    <w:sz w:val="20"/>
                    <w:szCs w:val="20"/>
                  </w:rPr>
                  <w:delText>r</w:delText>
                </w:r>
              </w:del>
              <w:r w:rsidR="00CE5BB0" w:rsidRPr="00CE5BB0">
                <w:rPr>
                  <w:rFonts w:ascii="Times New Roman" w:hAnsi="Times New Roman" w:cs="Times New Roman"/>
                  <w:sz w:val="20"/>
                  <w:szCs w:val="20"/>
                </w:rPr>
                <w:t xml:space="preserve">egulation </w:t>
              </w:r>
              <w:r w:rsidR="00A07CB7">
                <w:rPr>
                  <w:rFonts w:ascii="Times New Roman" w:hAnsi="Times New Roman" w:cs="Times New Roman"/>
                  <w:sz w:val="20"/>
                  <w:szCs w:val="20"/>
                </w:rPr>
                <w:t xml:space="preserve">(EU) </w:t>
              </w:r>
              <w:r w:rsidR="00CE5BB0" w:rsidRPr="00CE5BB0">
                <w:rPr>
                  <w:rFonts w:ascii="Times New Roman" w:hAnsi="Times New Roman" w:cs="Times New Roman"/>
                  <w:sz w:val="20"/>
                  <w:szCs w:val="20"/>
                </w:rPr>
                <w:t>2015/35</w:t>
              </w:r>
              <w:del w:id="92" w:author="Author">
                <w:r w:rsidR="00F86778" w:rsidDel="00CE5BB0">
                  <w:rPr>
                    <w:rFonts w:ascii="Times New Roman" w:hAnsi="Times New Roman" w:cs="Times New Roman"/>
                    <w:sz w:val="20"/>
                    <w:szCs w:val="20"/>
                  </w:rPr>
                  <w:delText>of Directive 2009/138/EC</w:delText>
                </w:r>
              </w:del>
            </w:ins>
            <w:r w:rsidRPr="0073170E">
              <w:rPr>
                <w:rFonts w:ascii="Times New Roman" w:hAnsi="Times New Roman" w:cs="Times New Roman"/>
                <w:sz w:val="20"/>
                <w:szCs w:val="20"/>
              </w:rPr>
              <w:t xml:space="preserve">. </w:t>
            </w:r>
          </w:p>
        </w:tc>
      </w:tr>
      <w:tr w:rsidR="00D96AC4" w:rsidRPr="00C82502" w14:paraId="123CCA32" w14:textId="77777777" w:rsidTr="0043482E">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3"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gridAfter w:val="1"/>
          <w:wAfter w:w="7" w:type="dxa"/>
          <w:trHeight w:val="414"/>
          <w:ins w:id="94" w:author="Author"/>
          <w:trPrChange w:id="95" w:author="Author">
            <w:trPr>
              <w:gridBefore w:val="2"/>
              <w:gridAfter w:val="1"/>
              <w:wAfter w:w="7" w:type="dxa"/>
              <w:trHeight w:val="728"/>
            </w:trPr>
          </w:trPrChange>
        </w:trPr>
        <w:tc>
          <w:tcPr>
            <w:tcW w:w="9207" w:type="dxa"/>
            <w:gridSpan w:val="4"/>
            <w:shd w:val="clear" w:color="auto" w:fill="auto"/>
            <w:tcPrChange w:id="96" w:author="Author">
              <w:tcPr>
                <w:tcW w:w="9207" w:type="dxa"/>
                <w:gridSpan w:val="8"/>
                <w:shd w:val="clear" w:color="auto" w:fill="auto"/>
              </w:tcPr>
            </w:tcPrChange>
          </w:tcPr>
          <w:p w14:paraId="7B51F54F" w14:textId="172062ED" w:rsidR="00D96AC4" w:rsidRPr="0043482E" w:rsidRDefault="00D96AC4" w:rsidP="0043482E">
            <w:pPr>
              <w:spacing w:before="120" w:after="120"/>
              <w:rPr>
                <w:ins w:id="97" w:author="Author"/>
                <w:rFonts w:ascii="Times New Roman" w:hAnsi="Times New Roman" w:cs="Times New Roman"/>
                <w:b/>
                <w:sz w:val="20"/>
                <w:szCs w:val="20"/>
                <w:rPrChange w:id="98" w:author="Author">
                  <w:rPr>
                    <w:ins w:id="99" w:author="Author"/>
                    <w:rFonts w:ascii="Times New Roman" w:hAnsi="Times New Roman" w:cs="Times New Roman"/>
                    <w:sz w:val="20"/>
                    <w:szCs w:val="20"/>
                  </w:rPr>
                </w:rPrChange>
              </w:rPr>
              <w:pPrChange w:id="100" w:author="Author">
                <w:pPr/>
              </w:pPrChange>
            </w:pPr>
            <w:ins w:id="101" w:author="Author">
              <w:r w:rsidRPr="0043482E">
                <w:rPr>
                  <w:rFonts w:ascii="Times New Roman" w:hAnsi="Times New Roman" w:cs="Times New Roman"/>
                  <w:b/>
                  <w:sz w:val="20"/>
                  <w:szCs w:val="20"/>
                  <w:rPrChange w:id="102" w:author="Author">
                    <w:rPr>
                      <w:rFonts w:ascii="Times New Roman" w:hAnsi="Times New Roman" w:cs="Times New Roman"/>
                      <w:sz w:val="20"/>
                      <w:szCs w:val="20"/>
                    </w:rPr>
                  </w:rPrChange>
                </w:rPr>
                <w:t>Total basic own funds after deductions</w:t>
              </w:r>
            </w:ins>
          </w:p>
        </w:tc>
      </w:tr>
      <w:tr w:rsidR="00016BE4" w:rsidRPr="007B276A" w14:paraId="2B0A24E5" w14:textId="77777777" w:rsidTr="0073170E">
        <w:trPr>
          <w:gridAfter w:val="1"/>
          <w:wAfter w:w="7" w:type="dxa"/>
          <w:trHeight w:val="728"/>
        </w:trPr>
        <w:tc>
          <w:tcPr>
            <w:tcW w:w="1843" w:type="dxa"/>
            <w:gridSpan w:val="2"/>
            <w:shd w:val="clear" w:color="auto" w:fill="auto"/>
          </w:tcPr>
          <w:p w14:paraId="72CF2EB6" w14:textId="61F79656"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R0290/C0010</w:t>
            </w:r>
          </w:p>
          <w:p w14:paraId="1140028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(A20)</w:t>
            </w:r>
          </w:p>
        </w:tc>
        <w:tc>
          <w:tcPr>
            <w:tcW w:w="2835" w:type="dxa"/>
            <w:shd w:val="clear" w:color="auto" w:fill="auto"/>
            <w:hideMark/>
          </w:tcPr>
          <w:p w14:paraId="5FAE3CE0" w14:textId="699F4C7D" w:rsidR="00016BE4" w:rsidRPr="0073170E" w:rsidRDefault="00016BE4" w:rsidP="003E3E9B">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01153C2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basic own fund items after deductions. </w:t>
            </w:r>
          </w:p>
        </w:tc>
      </w:tr>
      <w:tr w:rsidR="00016BE4" w:rsidRPr="007B276A" w14:paraId="187112EF" w14:textId="77777777" w:rsidTr="0073170E">
        <w:trPr>
          <w:gridAfter w:val="1"/>
          <w:wAfter w:w="7" w:type="dxa"/>
          <w:trHeight w:val="872"/>
        </w:trPr>
        <w:tc>
          <w:tcPr>
            <w:tcW w:w="1843" w:type="dxa"/>
            <w:gridSpan w:val="2"/>
            <w:hideMark/>
          </w:tcPr>
          <w:p w14:paraId="3F361EE3" w14:textId="26B09A9A"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R0290/C0020</w:t>
            </w:r>
          </w:p>
          <w:p w14:paraId="1A4BBF10"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(B20)</w:t>
            </w:r>
          </w:p>
        </w:tc>
        <w:tc>
          <w:tcPr>
            <w:tcW w:w="2835" w:type="dxa"/>
            <w:hideMark/>
          </w:tcPr>
          <w:p w14:paraId="66ED7F0F" w14:textId="1C8F9DA9"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unrestricted </w:t>
            </w:r>
          </w:p>
        </w:tc>
        <w:tc>
          <w:tcPr>
            <w:tcW w:w="4529" w:type="dxa"/>
            <w:hideMark/>
          </w:tcPr>
          <w:p w14:paraId="40304FC5" w14:textId="5BCE76D2" w:rsidR="00016BE4" w:rsidRPr="0073170E" w:rsidRDefault="00016BE4" w:rsidP="00040E63">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03" w:author="Author">
              <w:r w:rsidRPr="0073170E" w:rsidDel="00040E63">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basic own fund items after deductions that meet the criteria for Tier 1 unrestricted items. </w:t>
            </w:r>
          </w:p>
        </w:tc>
      </w:tr>
      <w:tr w:rsidR="00016BE4" w:rsidRPr="007B276A" w14:paraId="6D0A33A1" w14:textId="77777777" w:rsidTr="0073170E">
        <w:trPr>
          <w:gridAfter w:val="1"/>
          <w:wAfter w:w="7" w:type="dxa"/>
          <w:trHeight w:val="1020"/>
        </w:trPr>
        <w:tc>
          <w:tcPr>
            <w:tcW w:w="1843" w:type="dxa"/>
            <w:gridSpan w:val="2"/>
            <w:hideMark/>
          </w:tcPr>
          <w:p w14:paraId="44F0108C" w14:textId="09FA573D"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R0290/C0030</w:t>
            </w:r>
          </w:p>
          <w:p w14:paraId="48B7ADC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(B20A)</w:t>
            </w:r>
          </w:p>
        </w:tc>
        <w:tc>
          <w:tcPr>
            <w:tcW w:w="2835" w:type="dxa"/>
            <w:hideMark/>
          </w:tcPr>
          <w:p w14:paraId="4992090D" w14:textId="34AF1588"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 xml:space="preserve">Total basic own funds after deductions – tier 1 restricted </w:t>
            </w:r>
          </w:p>
        </w:tc>
        <w:tc>
          <w:tcPr>
            <w:tcW w:w="4529" w:type="dxa"/>
            <w:hideMark/>
          </w:tcPr>
          <w:p w14:paraId="02721131" w14:textId="39A9DBF0" w:rsidR="00016BE4" w:rsidRPr="0073170E" w:rsidRDefault="00016BE4" w:rsidP="00040E63">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04" w:author="Author">
              <w:r w:rsidRPr="0073170E" w:rsidDel="00040E63">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basic own fund items after adjustments that meet the criteria for Tier 1 restricted items.</w:t>
            </w:r>
          </w:p>
        </w:tc>
      </w:tr>
      <w:tr w:rsidR="00016BE4" w:rsidRPr="007B276A" w14:paraId="07747CFE" w14:textId="77777777" w:rsidTr="0073170E">
        <w:trPr>
          <w:gridAfter w:val="1"/>
          <w:wAfter w:w="7" w:type="dxa"/>
          <w:trHeight w:val="673"/>
        </w:trPr>
        <w:tc>
          <w:tcPr>
            <w:tcW w:w="1843" w:type="dxa"/>
            <w:gridSpan w:val="2"/>
            <w:tcBorders>
              <w:bottom w:val="single" w:sz="4" w:space="0" w:color="auto"/>
            </w:tcBorders>
            <w:hideMark/>
          </w:tcPr>
          <w:p w14:paraId="3B6B957C" w14:textId="0B556C2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R0290/C0040</w:t>
            </w:r>
          </w:p>
          <w:p w14:paraId="2952997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(C20)</w:t>
            </w:r>
          </w:p>
        </w:tc>
        <w:tc>
          <w:tcPr>
            <w:tcW w:w="2835" w:type="dxa"/>
            <w:tcBorders>
              <w:bottom w:val="single" w:sz="4" w:space="0" w:color="auto"/>
            </w:tcBorders>
            <w:hideMark/>
          </w:tcPr>
          <w:p w14:paraId="60D6B895" w14:textId="59CE430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48342886" w:rsidR="00016BE4" w:rsidRPr="0073170E" w:rsidRDefault="00016BE4" w:rsidP="00040E63">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05" w:author="Author">
              <w:r w:rsidRPr="0073170E" w:rsidDel="00040E63">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basic own fund items after adjustments that meet the criteria for Tier 2. </w:t>
            </w:r>
          </w:p>
        </w:tc>
      </w:tr>
      <w:tr w:rsidR="00016BE4" w:rsidRPr="007B276A" w14:paraId="45BCB04F" w14:textId="77777777" w:rsidTr="0073170E">
        <w:trPr>
          <w:gridAfter w:val="1"/>
          <w:wAfter w:w="7" w:type="dxa"/>
          <w:trHeight w:val="657"/>
        </w:trPr>
        <w:tc>
          <w:tcPr>
            <w:tcW w:w="1843" w:type="dxa"/>
            <w:gridSpan w:val="2"/>
            <w:tcBorders>
              <w:bottom w:val="single" w:sz="4" w:space="0" w:color="auto"/>
            </w:tcBorders>
            <w:hideMark/>
          </w:tcPr>
          <w:p w14:paraId="1AEBCB42" w14:textId="352AAB2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R0290/C0050</w:t>
            </w:r>
          </w:p>
          <w:p w14:paraId="62E1522E"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(D20)</w:t>
            </w:r>
          </w:p>
        </w:tc>
        <w:tc>
          <w:tcPr>
            <w:tcW w:w="2835" w:type="dxa"/>
            <w:tcBorders>
              <w:bottom w:val="single" w:sz="4" w:space="0" w:color="auto"/>
            </w:tcBorders>
            <w:hideMark/>
          </w:tcPr>
          <w:p w14:paraId="791A992E" w14:textId="67DB0051" w:rsidR="00016BE4" w:rsidRPr="0073170E" w:rsidRDefault="00016BE4" w:rsidP="00A72D02">
            <w:pPr>
              <w:rPr>
                <w:rFonts w:ascii="Times New Roman" w:hAnsi="Times New Roman" w:cs="Times New Roman"/>
                <w:sz w:val="20"/>
                <w:szCs w:val="20"/>
              </w:rPr>
            </w:pPr>
            <w:r w:rsidRPr="0073170E">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5948CDEC" w:rsidR="00016BE4" w:rsidRPr="0073170E" w:rsidRDefault="00016BE4" w:rsidP="00040E63">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06" w:author="Author">
              <w:r w:rsidRPr="0073170E" w:rsidDel="00040E63">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basic own fund items after adjustments that meet the criteria for Tier 3.</w:t>
            </w:r>
          </w:p>
        </w:tc>
      </w:tr>
      <w:tr w:rsidR="00016BE4" w:rsidRPr="007B276A" w14:paraId="179F7041" w14:textId="77777777" w:rsidTr="0073170E">
        <w:trPr>
          <w:gridAfter w:val="1"/>
          <w:wAfter w:w="7" w:type="dxa"/>
          <w:trHeight w:val="457"/>
        </w:trPr>
        <w:tc>
          <w:tcPr>
            <w:tcW w:w="9207" w:type="dxa"/>
            <w:gridSpan w:val="4"/>
            <w:tcBorders>
              <w:top w:val="single" w:sz="4" w:space="0" w:color="auto"/>
              <w:left w:val="nil"/>
              <w:bottom w:val="single" w:sz="4" w:space="0" w:color="auto"/>
              <w:right w:val="nil"/>
            </w:tcBorders>
            <w:vAlign w:val="center"/>
            <w:hideMark/>
          </w:tcPr>
          <w:p w14:paraId="5CB7F0D8" w14:textId="6D4FC53C" w:rsidR="00016BE4" w:rsidRPr="0073170E" w:rsidRDefault="00016BE4" w:rsidP="0073170E">
            <w:pPr>
              <w:spacing w:before="120" w:after="120"/>
              <w:rPr>
                <w:rFonts w:ascii="Times New Roman" w:hAnsi="Times New Roman" w:cs="Times New Roman"/>
                <w:sz w:val="20"/>
                <w:szCs w:val="20"/>
              </w:rPr>
            </w:pPr>
            <w:r w:rsidRPr="0073170E">
              <w:rPr>
                <w:rFonts w:ascii="Times New Roman" w:hAnsi="Times New Roman" w:cs="Times New Roman"/>
                <w:sz w:val="20"/>
                <w:szCs w:val="20"/>
              </w:rPr>
              <w:t> </w:t>
            </w:r>
            <w:r w:rsidRPr="00D800AF">
              <w:rPr>
                <w:rFonts w:ascii="Times New Roman" w:hAnsi="Times New Roman" w:cs="Times New Roman"/>
                <w:b/>
                <w:bCs/>
                <w:sz w:val="20"/>
                <w:szCs w:val="20"/>
              </w:rPr>
              <w:t>Ancillary own funds</w:t>
            </w:r>
          </w:p>
        </w:tc>
      </w:tr>
      <w:tr w:rsidR="00016BE4" w:rsidRPr="007B276A" w14:paraId="3B933E3A" w14:textId="77777777" w:rsidTr="0073170E">
        <w:trPr>
          <w:gridAfter w:val="1"/>
          <w:wAfter w:w="7" w:type="dxa"/>
          <w:trHeight w:val="1020"/>
        </w:trPr>
        <w:tc>
          <w:tcPr>
            <w:tcW w:w="1843" w:type="dxa"/>
            <w:gridSpan w:val="2"/>
            <w:tcBorders>
              <w:top w:val="single" w:sz="4" w:space="0" w:color="auto"/>
            </w:tcBorders>
            <w:hideMark/>
          </w:tcPr>
          <w:p w14:paraId="5AA222A9" w14:textId="284E8E0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R0300/C0010</w:t>
            </w:r>
          </w:p>
          <w:p w14:paraId="19189E50"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(A33)</w:t>
            </w:r>
          </w:p>
        </w:tc>
        <w:tc>
          <w:tcPr>
            <w:tcW w:w="2835" w:type="dxa"/>
            <w:tcBorders>
              <w:top w:val="single" w:sz="4" w:space="0" w:color="auto"/>
            </w:tcBorders>
            <w:hideMark/>
          </w:tcPr>
          <w:p w14:paraId="607E32A2"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64696D4E" w14:textId="16B7206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016BE4" w:rsidRPr="007B276A" w14:paraId="0032EAE5" w14:textId="77777777" w:rsidTr="0073170E">
        <w:trPr>
          <w:gridAfter w:val="1"/>
          <w:wAfter w:w="7" w:type="dxa"/>
          <w:trHeight w:val="1020"/>
        </w:trPr>
        <w:tc>
          <w:tcPr>
            <w:tcW w:w="1843" w:type="dxa"/>
            <w:gridSpan w:val="2"/>
            <w:hideMark/>
          </w:tcPr>
          <w:p w14:paraId="1AC6F856" w14:textId="0A63082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R0300/C0040</w:t>
            </w:r>
          </w:p>
          <w:p w14:paraId="5E31B6B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(C33)</w:t>
            </w:r>
          </w:p>
        </w:tc>
        <w:tc>
          <w:tcPr>
            <w:tcW w:w="2835" w:type="dxa"/>
            <w:hideMark/>
          </w:tcPr>
          <w:p w14:paraId="343C2CAE"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ordinary share capital callable on demand – tier 2</w:t>
            </w:r>
          </w:p>
        </w:tc>
        <w:tc>
          <w:tcPr>
            <w:tcW w:w="4529" w:type="dxa"/>
            <w:hideMark/>
          </w:tcPr>
          <w:p w14:paraId="038AD5A6" w14:textId="6E1ECE52" w:rsidR="00016BE4" w:rsidRPr="0073170E" w:rsidRDefault="00016BE4" w:rsidP="006362B1">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07" w:author="Author">
              <w:r w:rsidRPr="0073170E" w:rsidDel="006362B1">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issued ordinary share capital that has not been called up or paid up but that is callable on demand that meet the criteria for Tier 2.</w:t>
            </w:r>
          </w:p>
        </w:tc>
      </w:tr>
      <w:tr w:rsidR="00016BE4" w:rsidRPr="007B276A" w14:paraId="00505D86" w14:textId="77777777" w:rsidTr="0073170E">
        <w:trPr>
          <w:gridAfter w:val="1"/>
          <w:wAfter w:w="7" w:type="dxa"/>
          <w:trHeight w:val="1515"/>
        </w:trPr>
        <w:tc>
          <w:tcPr>
            <w:tcW w:w="1843" w:type="dxa"/>
            <w:gridSpan w:val="2"/>
            <w:hideMark/>
          </w:tcPr>
          <w:p w14:paraId="3C69FF66" w14:textId="0B08E79C"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R0310/C0010</w:t>
            </w:r>
          </w:p>
          <w:p w14:paraId="4977CC57"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(A34)</w:t>
            </w:r>
          </w:p>
        </w:tc>
        <w:tc>
          <w:tcPr>
            <w:tcW w:w="2835" w:type="dxa"/>
            <w:hideMark/>
          </w:tcPr>
          <w:p w14:paraId="13E6F721" w14:textId="69B38F32" w:rsidR="00016BE4" w:rsidRPr="0073170E" w:rsidRDefault="00016BE4" w:rsidP="00133345">
            <w:pPr>
              <w:rPr>
                <w:rFonts w:ascii="Times New Roman" w:hAnsi="Times New Roman" w:cs="Times New Roman"/>
                <w:sz w:val="20"/>
                <w:szCs w:val="20"/>
              </w:rPr>
            </w:pPr>
            <w:r w:rsidRPr="0073170E">
              <w:rPr>
                <w:rFonts w:ascii="Times New Roman" w:hAnsi="Times New Roman" w:cs="Times New Roman"/>
                <w:sz w:val="20"/>
                <w:szCs w:val="20"/>
              </w:rPr>
              <w:t>Unpaid and uncalled initial funds, members' contributions or the equivalent basic own fund item for mutual and mutual - type undertakings, callable on demand-total</w:t>
            </w:r>
          </w:p>
        </w:tc>
        <w:tc>
          <w:tcPr>
            <w:tcW w:w="4529" w:type="dxa"/>
            <w:hideMark/>
          </w:tcPr>
          <w:p w14:paraId="1EA37872" w14:textId="234C3FCE"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initial funds, members' contributions or the equivalent basic own fund item for mutual and mutual-type undertakings that has not been called up or paid up but that is callable on demand. </w:t>
            </w:r>
            <w:r w:rsidRPr="0073170E">
              <w:rPr>
                <w:rFonts w:ascii="Times New Roman" w:hAnsi="Times New Roman" w:cs="Times New Roman"/>
                <w:sz w:val="20"/>
                <w:szCs w:val="20"/>
              </w:rPr>
              <w:br/>
            </w:r>
          </w:p>
        </w:tc>
      </w:tr>
      <w:tr w:rsidR="00016BE4" w:rsidRPr="007B276A" w14:paraId="68BAC04C" w14:textId="77777777" w:rsidTr="0073170E">
        <w:trPr>
          <w:gridAfter w:val="1"/>
          <w:wAfter w:w="7" w:type="dxa"/>
          <w:trHeight w:val="1710"/>
        </w:trPr>
        <w:tc>
          <w:tcPr>
            <w:tcW w:w="1843" w:type="dxa"/>
            <w:gridSpan w:val="2"/>
            <w:hideMark/>
          </w:tcPr>
          <w:p w14:paraId="26208252" w14:textId="3F38988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R0310/C0040</w:t>
            </w:r>
          </w:p>
          <w:p w14:paraId="483456D0"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(C34)</w:t>
            </w:r>
          </w:p>
        </w:tc>
        <w:tc>
          <w:tcPr>
            <w:tcW w:w="2835" w:type="dxa"/>
            <w:hideMark/>
          </w:tcPr>
          <w:p w14:paraId="1AF33551" w14:textId="33BB214D" w:rsidR="00016BE4" w:rsidRPr="0073170E" w:rsidRDefault="00016BE4" w:rsidP="00133345">
            <w:pPr>
              <w:rPr>
                <w:rFonts w:ascii="Times New Roman" w:hAnsi="Times New Roman" w:cs="Times New Roman"/>
                <w:sz w:val="20"/>
                <w:szCs w:val="20"/>
              </w:rPr>
            </w:pPr>
            <w:r w:rsidRPr="0073170E">
              <w:rPr>
                <w:rFonts w:ascii="Times New Roman" w:hAnsi="Times New Roman" w:cs="Times New Roman"/>
                <w:sz w:val="20"/>
                <w:szCs w:val="20"/>
              </w:rPr>
              <w:t>Unpaid and uncalled initial funds, members' contributions or the equivalent basic own fund item for mutual and mutual-type undertakings, callable on demand – tier 2</w:t>
            </w:r>
          </w:p>
        </w:tc>
        <w:tc>
          <w:tcPr>
            <w:tcW w:w="4529" w:type="dxa"/>
            <w:hideMark/>
          </w:tcPr>
          <w:p w14:paraId="7F513066" w14:textId="2EDE0FCF" w:rsidR="00016BE4" w:rsidRPr="0073170E" w:rsidRDefault="00016BE4" w:rsidP="006362B1">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08" w:author="Author">
              <w:r w:rsidRPr="0073170E" w:rsidDel="006362B1">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initial funds, members' contributions or the equivalent basic own fund item for mutual and mutual-type undertakings that has not been called up or paid up but that is callable on demand that meet the criteria for Tier 2.</w:t>
            </w:r>
          </w:p>
        </w:tc>
      </w:tr>
      <w:tr w:rsidR="00016BE4" w:rsidRPr="007B276A" w14:paraId="3B52378D" w14:textId="77777777" w:rsidTr="0073170E">
        <w:trPr>
          <w:gridAfter w:val="1"/>
          <w:wAfter w:w="7" w:type="dxa"/>
          <w:trHeight w:val="949"/>
        </w:trPr>
        <w:tc>
          <w:tcPr>
            <w:tcW w:w="1843" w:type="dxa"/>
            <w:gridSpan w:val="2"/>
            <w:hideMark/>
          </w:tcPr>
          <w:p w14:paraId="5F701E91" w14:textId="3CB1948A"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R0320/C0010</w:t>
            </w:r>
          </w:p>
          <w:p w14:paraId="6B517D49"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(A35)</w:t>
            </w:r>
          </w:p>
        </w:tc>
        <w:tc>
          <w:tcPr>
            <w:tcW w:w="2835" w:type="dxa"/>
            <w:hideMark/>
          </w:tcPr>
          <w:p w14:paraId="304046D7"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preference shares callable on demand - total</w:t>
            </w:r>
          </w:p>
        </w:tc>
        <w:tc>
          <w:tcPr>
            <w:tcW w:w="4529" w:type="dxa"/>
            <w:hideMark/>
          </w:tcPr>
          <w:p w14:paraId="2CEA808C" w14:textId="7196C64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preference shares that have not been called up or paid up but that are callable on demand.</w:t>
            </w:r>
          </w:p>
        </w:tc>
      </w:tr>
      <w:tr w:rsidR="00016BE4" w:rsidRPr="007B276A" w14:paraId="400E281E" w14:textId="77777777" w:rsidTr="0073170E">
        <w:trPr>
          <w:gridAfter w:val="1"/>
          <w:wAfter w:w="7" w:type="dxa"/>
          <w:trHeight w:val="949"/>
        </w:trPr>
        <w:tc>
          <w:tcPr>
            <w:tcW w:w="1843" w:type="dxa"/>
            <w:gridSpan w:val="2"/>
            <w:hideMark/>
          </w:tcPr>
          <w:p w14:paraId="5C29FB01" w14:textId="40414C76"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R0320/C0040</w:t>
            </w:r>
          </w:p>
          <w:p w14:paraId="518F4CF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(C35)</w:t>
            </w:r>
          </w:p>
        </w:tc>
        <w:tc>
          <w:tcPr>
            <w:tcW w:w="2835" w:type="dxa"/>
            <w:hideMark/>
          </w:tcPr>
          <w:p w14:paraId="0187DC3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preference shares callable on demand – tier 2</w:t>
            </w:r>
          </w:p>
        </w:tc>
        <w:tc>
          <w:tcPr>
            <w:tcW w:w="4529" w:type="dxa"/>
            <w:hideMark/>
          </w:tcPr>
          <w:p w14:paraId="5418374B" w14:textId="68F5B8CA" w:rsidR="00016BE4" w:rsidRPr="0073170E" w:rsidRDefault="00016BE4" w:rsidP="006362B1">
            <w:pPr>
              <w:rPr>
                <w:rFonts w:ascii="Times New Roman" w:hAnsi="Times New Roman" w:cs="Times New Roman"/>
                <w:sz w:val="20"/>
                <w:szCs w:val="20"/>
              </w:rPr>
            </w:pPr>
            <w:del w:id="109" w:author="Author">
              <w:r w:rsidRPr="0073170E" w:rsidDel="006362B1">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This is the </w:t>
            </w:r>
            <w:del w:id="110" w:author="Author">
              <w:r w:rsidRPr="0073170E" w:rsidDel="006362B1">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preference shares that have not been called up or paid up but that are callable on demand that meet the criteria for Tier 2.</w:t>
            </w:r>
          </w:p>
        </w:tc>
      </w:tr>
      <w:tr w:rsidR="00016BE4" w:rsidRPr="007B276A" w14:paraId="7C306952" w14:textId="77777777" w:rsidTr="0073170E">
        <w:trPr>
          <w:gridAfter w:val="1"/>
          <w:wAfter w:w="7" w:type="dxa"/>
          <w:trHeight w:val="1020"/>
        </w:trPr>
        <w:tc>
          <w:tcPr>
            <w:tcW w:w="1843" w:type="dxa"/>
            <w:gridSpan w:val="2"/>
            <w:hideMark/>
          </w:tcPr>
          <w:p w14:paraId="7A25CD1A" w14:textId="63822DB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R0320/C0050</w:t>
            </w:r>
          </w:p>
          <w:p w14:paraId="173A6638"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(D35)</w:t>
            </w:r>
          </w:p>
        </w:tc>
        <w:tc>
          <w:tcPr>
            <w:tcW w:w="2835" w:type="dxa"/>
            <w:hideMark/>
          </w:tcPr>
          <w:p w14:paraId="36702AEA"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Unpaid and uncalled preference shares callable on demand – tier 3</w:t>
            </w:r>
          </w:p>
        </w:tc>
        <w:tc>
          <w:tcPr>
            <w:tcW w:w="4529" w:type="dxa"/>
            <w:hideMark/>
          </w:tcPr>
          <w:p w14:paraId="082B322C" w14:textId="35BF09A8" w:rsidR="00016BE4" w:rsidRPr="0073170E" w:rsidRDefault="00016BE4" w:rsidP="006362B1">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11" w:author="Author">
              <w:r w:rsidRPr="0073170E" w:rsidDel="006362B1">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preference shares that have not been called up or paid up but that are callable on demand that meet the criteria for Tier 3</w:t>
            </w:r>
          </w:p>
        </w:tc>
      </w:tr>
      <w:tr w:rsidR="00016BE4" w:rsidRPr="007B276A" w14:paraId="67F90467" w14:textId="77777777" w:rsidTr="0073170E">
        <w:trPr>
          <w:gridAfter w:val="1"/>
          <w:wAfter w:w="7" w:type="dxa"/>
          <w:trHeight w:val="1260"/>
        </w:trPr>
        <w:tc>
          <w:tcPr>
            <w:tcW w:w="1843" w:type="dxa"/>
            <w:gridSpan w:val="2"/>
            <w:hideMark/>
          </w:tcPr>
          <w:p w14:paraId="6845567D" w14:textId="4DA91963"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R0330/C0010</w:t>
            </w:r>
          </w:p>
          <w:p w14:paraId="4713E23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(A36)</w:t>
            </w:r>
          </w:p>
        </w:tc>
        <w:tc>
          <w:tcPr>
            <w:tcW w:w="2835" w:type="dxa"/>
            <w:hideMark/>
          </w:tcPr>
          <w:p w14:paraId="60DAF60E" w14:textId="2C35EC38"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 legally binding commitment to subscribe and pay for subordinated liabilities on demand - total</w:t>
            </w:r>
          </w:p>
        </w:tc>
        <w:tc>
          <w:tcPr>
            <w:tcW w:w="4529" w:type="dxa"/>
            <w:hideMark/>
          </w:tcPr>
          <w:p w14:paraId="4B1E6442" w14:textId="11C0AA4C"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legally binding commitments to subscribe and pay for subordinated liabilities on demand. </w:t>
            </w:r>
          </w:p>
        </w:tc>
      </w:tr>
      <w:tr w:rsidR="00016BE4" w:rsidRPr="007B276A" w14:paraId="1594273E" w14:textId="77777777" w:rsidTr="0073170E">
        <w:trPr>
          <w:gridAfter w:val="1"/>
          <w:wAfter w:w="7" w:type="dxa"/>
          <w:trHeight w:val="1020"/>
        </w:trPr>
        <w:tc>
          <w:tcPr>
            <w:tcW w:w="1843" w:type="dxa"/>
            <w:gridSpan w:val="2"/>
            <w:hideMark/>
          </w:tcPr>
          <w:p w14:paraId="572AC7BF" w14:textId="2751EE84"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R0330/C0040</w:t>
            </w:r>
          </w:p>
          <w:p w14:paraId="1F3DCC8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(C36)</w:t>
            </w:r>
          </w:p>
        </w:tc>
        <w:tc>
          <w:tcPr>
            <w:tcW w:w="2835" w:type="dxa"/>
            <w:hideMark/>
          </w:tcPr>
          <w:p w14:paraId="20DCC86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 legally binding commitment to subscribe and pay for subordinated liabilities on demand – tier 2</w:t>
            </w:r>
          </w:p>
        </w:tc>
        <w:tc>
          <w:tcPr>
            <w:tcW w:w="4529" w:type="dxa"/>
            <w:hideMark/>
          </w:tcPr>
          <w:p w14:paraId="51005A47" w14:textId="23705F14"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12" w:author="Author">
              <w:r w:rsidRPr="0073170E" w:rsidDel="005C10E5">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legally binding commitments to subscribe and pay for subordinated liabilities on demand that meet the criteria for Tier 2.</w:t>
            </w:r>
          </w:p>
        </w:tc>
      </w:tr>
      <w:tr w:rsidR="00016BE4" w:rsidRPr="007B276A" w14:paraId="6E2C2A59" w14:textId="77777777" w:rsidTr="0073170E">
        <w:trPr>
          <w:gridAfter w:val="1"/>
          <w:wAfter w:w="7" w:type="dxa"/>
          <w:trHeight w:val="1020"/>
        </w:trPr>
        <w:tc>
          <w:tcPr>
            <w:tcW w:w="1843" w:type="dxa"/>
            <w:gridSpan w:val="2"/>
            <w:hideMark/>
          </w:tcPr>
          <w:p w14:paraId="6FB23A01" w14:textId="0D380DAE"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R0330/C0050</w:t>
            </w:r>
          </w:p>
          <w:p w14:paraId="23683951"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(D36)</w:t>
            </w:r>
          </w:p>
        </w:tc>
        <w:tc>
          <w:tcPr>
            <w:tcW w:w="2835" w:type="dxa"/>
            <w:hideMark/>
          </w:tcPr>
          <w:p w14:paraId="706BA32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 legally binding commitment to subscribe and pay for subordinated liabilities on demand – tier 3</w:t>
            </w:r>
          </w:p>
        </w:tc>
        <w:tc>
          <w:tcPr>
            <w:tcW w:w="4529" w:type="dxa"/>
            <w:hideMark/>
          </w:tcPr>
          <w:p w14:paraId="6C5E067F" w14:textId="28FC4F85"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13" w:author="Author">
              <w:r w:rsidRPr="0073170E" w:rsidDel="005C10E5">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legally binding commitments to subscribe and pay for subordinated liabilities on demand that meet the criteria for Tier 3.</w:t>
            </w:r>
          </w:p>
        </w:tc>
      </w:tr>
      <w:tr w:rsidR="00016BE4" w:rsidRPr="007B276A" w14:paraId="24577E17" w14:textId="77777777" w:rsidTr="0073170E">
        <w:trPr>
          <w:gridAfter w:val="1"/>
          <w:wAfter w:w="7" w:type="dxa"/>
          <w:trHeight w:val="1575"/>
        </w:trPr>
        <w:tc>
          <w:tcPr>
            <w:tcW w:w="1843" w:type="dxa"/>
            <w:gridSpan w:val="2"/>
            <w:hideMark/>
          </w:tcPr>
          <w:p w14:paraId="2F618E0C" w14:textId="3A7189E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R0340/C0010</w:t>
            </w:r>
          </w:p>
          <w:p w14:paraId="4C93239F"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(A37)</w:t>
            </w:r>
          </w:p>
        </w:tc>
        <w:tc>
          <w:tcPr>
            <w:tcW w:w="2835" w:type="dxa"/>
            <w:hideMark/>
          </w:tcPr>
          <w:p w14:paraId="43CA6C9E" w14:textId="18B2A69F"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Pr="0073170E">
              <w:rPr>
                <w:rFonts w:ascii="Times New Roman" w:hAnsi="Times New Roman" w:cs="Times New Roman"/>
                <w:sz w:val="20"/>
                <w:szCs w:val="20"/>
                <w:highlight w:val="yellow"/>
              </w:rPr>
              <w:t xml:space="preserv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total</w:t>
            </w:r>
          </w:p>
        </w:tc>
        <w:tc>
          <w:tcPr>
            <w:tcW w:w="4529" w:type="dxa"/>
            <w:hideMark/>
          </w:tcPr>
          <w:p w14:paraId="47B5CBC7" w14:textId="72835F34" w:rsidR="00016BE4" w:rsidRPr="0073170E" w:rsidRDefault="00016BE4">
            <w:pPr>
              <w:rPr>
                <w:rFonts w:ascii="Times New Roman" w:hAnsi="Times New Roman" w:cs="Times New Roman"/>
                <w:sz w:val="20"/>
                <w:szCs w:val="20"/>
              </w:rPr>
            </w:pPr>
            <w:del w:id="114" w:author="Author">
              <w:r w:rsidRPr="0073170E" w:rsidDel="005C10E5">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35261AC2" w14:textId="77777777" w:rsidTr="0073170E">
        <w:trPr>
          <w:gridAfter w:val="1"/>
          <w:wAfter w:w="7" w:type="dxa"/>
          <w:trHeight w:val="1545"/>
        </w:trPr>
        <w:tc>
          <w:tcPr>
            <w:tcW w:w="1843" w:type="dxa"/>
            <w:gridSpan w:val="2"/>
            <w:hideMark/>
          </w:tcPr>
          <w:p w14:paraId="4B8D084E" w14:textId="72E3AC8F"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R0340/C0040</w:t>
            </w:r>
          </w:p>
          <w:p w14:paraId="7C846AE7"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(C37)</w:t>
            </w:r>
          </w:p>
        </w:tc>
        <w:tc>
          <w:tcPr>
            <w:tcW w:w="2835" w:type="dxa"/>
            <w:hideMark/>
          </w:tcPr>
          <w:p w14:paraId="7F062690" w14:textId="732B91A9"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tier 2</w:t>
            </w:r>
          </w:p>
        </w:tc>
        <w:tc>
          <w:tcPr>
            <w:tcW w:w="4529" w:type="dxa"/>
            <w:hideMark/>
          </w:tcPr>
          <w:p w14:paraId="2A024BE3" w14:textId="34E84F71"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15" w:author="Author">
              <w:r w:rsidRPr="0073170E" w:rsidDel="005C10E5">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 that meet the criteria for Tier 2.</w:t>
            </w:r>
          </w:p>
        </w:tc>
      </w:tr>
      <w:tr w:rsidR="00016BE4" w:rsidRPr="007B276A" w14:paraId="2A9F3B24" w14:textId="77777777" w:rsidTr="0073170E">
        <w:trPr>
          <w:gridAfter w:val="1"/>
          <w:wAfter w:w="7" w:type="dxa"/>
          <w:trHeight w:val="1545"/>
        </w:trPr>
        <w:tc>
          <w:tcPr>
            <w:tcW w:w="1843" w:type="dxa"/>
            <w:gridSpan w:val="2"/>
            <w:hideMark/>
          </w:tcPr>
          <w:p w14:paraId="11DD4F68" w14:textId="4307BA1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R0350/C0010</w:t>
            </w:r>
          </w:p>
          <w:p w14:paraId="723C14D5"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(A38)</w:t>
            </w:r>
          </w:p>
        </w:tc>
        <w:tc>
          <w:tcPr>
            <w:tcW w:w="2835" w:type="dxa"/>
            <w:hideMark/>
          </w:tcPr>
          <w:p w14:paraId="05F8173C" w14:textId="1B176BBA"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total</w:t>
            </w:r>
          </w:p>
        </w:tc>
        <w:tc>
          <w:tcPr>
            <w:tcW w:w="4529" w:type="dxa"/>
            <w:hideMark/>
          </w:tcPr>
          <w:p w14:paraId="19A002FC" w14:textId="28AF4ED2"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p>
        </w:tc>
      </w:tr>
      <w:tr w:rsidR="00016BE4" w:rsidRPr="007B276A" w14:paraId="40BE0814" w14:textId="77777777" w:rsidTr="0073170E">
        <w:trPr>
          <w:gridAfter w:val="1"/>
          <w:wAfter w:w="7" w:type="dxa"/>
          <w:trHeight w:val="1530"/>
        </w:trPr>
        <w:tc>
          <w:tcPr>
            <w:tcW w:w="1843" w:type="dxa"/>
            <w:gridSpan w:val="2"/>
            <w:hideMark/>
          </w:tcPr>
          <w:p w14:paraId="39AC9365" w14:textId="686F9B1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R0350/C0040</w:t>
            </w:r>
          </w:p>
          <w:p w14:paraId="2C9F4FD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(C38)</w:t>
            </w:r>
          </w:p>
        </w:tc>
        <w:tc>
          <w:tcPr>
            <w:tcW w:w="2835" w:type="dxa"/>
            <w:hideMark/>
          </w:tcPr>
          <w:p w14:paraId="76C62C16" w14:textId="7B6F766E"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2B96516A" w14:textId="4F3C7E23"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16" w:author="Author">
              <w:r w:rsidRPr="0073170E" w:rsidDel="005C10E5">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letters of credit and guarantees that meet the criteria for Tier 2,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r>
              <w:rPr>
                <w:rFonts w:ascii="Times New Roman" w:hAnsi="Times New Roman" w:cs="Times New Roman"/>
                <w:sz w:val="20"/>
                <w:szCs w:val="20"/>
              </w:rPr>
              <w:t>.</w:t>
            </w:r>
            <w:r w:rsidRPr="0073170E">
              <w:rPr>
                <w:rFonts w:ascii="Times New Roman" w:hAnsi="Times New Roman" w:cs="Times New Roman"/>
                <w:sz w:val="20"/>
                <w:szCs w:val="20"/>
              </w:rPr>
              <w:t xml:space="preserve"> </w:t>
            </w:r>
          </w:p>
        </w:tc>
      </w:tr>
      <w:tr w:rsidR="00016BE4" w:rsidRPr="007B276A" w14:paraId="15E78DF1" w14:textId="77777777" w:rsidTr="0073170E">
        <w:trPr>
          <w:gridAfter w:val="1"/>
          <w:wAfter w:w="7" w:type="dxa"/>
          <w:trHeight w:val="1545"/>
        </w:trPr>
        <w:tc>
          <w:tcPr>
            <w:tcW w:w="1843" w:type="dxa"/>
            <w:gridSpan w:val="2"/>
            <w:hideMark/>
          </w:tcPr>
          <w:p w14:paraId="5548C66C" w14:textId="1AE0521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R0350/C0050</w:t>
            </w:r>
          </w:p>
          <w:p w14:paraId="63F1114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(D38)</w:t>
            </w:r>
          </w:p>
        </w:tc>
        <w:tc>
          <w:tcPr>
            <w:tcW w:w="2835" w:type="dxa"/>
            <w:hideMark/>
          </w:tcPr>
          <w:p w14:paraId="32317850" w14:textId="739AE0C3"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tier 3</w:t>
            </w:r>
          </w:p>
        </w:tc>
        <w:tc>
          <w:tcPr>
            <w:tcW w:w="4529" w:type="dxa"/>
            <w:hideMark/>
          </w:tcPr>
          <w:p w14:paraId="2EE15786" w14:textId="53032D23"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17" w:author="Author">
              <w:r w:rsidRPr="0073170E" w:rsidDel="005C10E5">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letters of credit and guarantees that meet the criteria for Tier 3,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2006/48/EC</w:t>
            </w:r>
            <w:del w:id="118" w:author="Author">
              <w:r w:rsidRPr="0073170E" w:rsidDel="00AF2FC6">
                <w:rPr>
                  <w:rFonts w:ascii="Times New Roman" w:hAnsi="Times New Roman" w:cs="Times New Roman"/>
                  <w:sz w:val="20"/>
                  <w:szCs w:val="20"/>
                </w:rPr>
                <w:delText xml:space="preserve"> </w:delText>
              </w:r>
            </w:del>
            <w:r w:rsidRPr="0073170E">
              <w:rPr>
                <w:rFonts w:ascii="Times New Roman" w:hAnsi="Times New Roman" w:cs="Times New Roman"/>
                <w:sz w:val="20"/>
                <w:szCs w:val="20"/>
              </w:rPr>
              <w:t>.</w:t>
            </w:r>
          </w:p>
        </w:tc>
      </w:tr>
      <w:tr w:rsidR="00016BE4" w:rsidRPr="007B276A" w14:paraId="1AAB5CC4" w14:textId="77777777" w:rsidTr="0073170E">
        <w:trPr>
          <w:gridAfter w:val="1"/>
          <w:wAfter w:w="7" w:type="dxa"/>
          <w:trHeight w:val="1770"/>
        </w:trPr>
        <w:tc>
          <w:tcPr>
            <w:tcW w:w="1843" w:type="dxa"/>
            <w:gridSpan w:val="2"/>
            <w:hideMark/>
          </w:tcPr>
          <w:p w14:paraId="6F3D1D5B" w14:textId="0E27EF5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R0360/C0010</w:t>
            </w:r>
          </w:p>
          <w:p w14:paraId="169C1EDA"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(A39)</w:t>
            </w:r>
          </w:p>
        </w:tc>
        <w:tc>
          <w:tcPr>
            <w:tcW w:w="2835" w:type="dxa"/>
            <w:hideMark/>
          </w:tcPr>
          <w:p w14:paraId="7E584F28" w14:textId="2A03E4AC"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total</w:t>
            </w:r>
          </w:p>
        </w:tc>
        <w:tc>
          <w:tcPr>
            <w:tcW w:w="4529" w:type="dxa"/>
            <w:hideMark/>
          </w:tcPr>
          <w:p w14:paraId="1CE1BA0E" w14:textId="07A3E70E"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 </w:t>
            </w:r>
          </w:p>
        </w:tc>
      </w:tr>
      <w:tr w:rsidR="00016BE4" w:rsidRPr="007B276A" w14:paraId="73BDFA8F" w14:textId="77777777" w:rsidTr="0073170E">
        <w:trPr>
          <w:gridAfter w:val="1"/>
          <w:wAfter w:w="7" w:type="dxa"/>
          <w:trHeight w:val="1845"/>
        </w:trPr>
        <w:tc>
          <w:tcPr>
            <w:tcW w:w="1843" w:type="dxa"/>
            <w:gridSpan w:val="2"/>
            <w:hideMark/>
          </w:tcPr>
          <w:p w14:paraId="3B128F17" w14:textId="35E3A67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R0360/C0040</w:t>
            </w:r>
          </w:p>
          <w:p w14:paraId="52082E8F"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(C39)</w:t>
            </w:r>
          </w:p>
        </w:tc>
        <w:tc>
          <w:tcPr>
            <w:tcW w:w="2835" w:type="dxa"/>
            <w:hideMark/>
          </w:tcPr>
          <w:p w14:paraId="1EEF0F8C" w14:textId="10DB2B01"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54344167" w14:textId="0F8118C7"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19" w:author="Author">
              <w:r w:rsidRPr="0073170E" w:rsidDel="005C10E5">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any future claims which mutual or mutual-type associations of ship</w:t>
            </w:r>
            <w:r w:rsidR="00191029">
              <w:rPr>
                <w:rFonts w:ascii="Times New Roman" w:hAnsi="Times New Roman" w:cs="Times New Roman"/>
                <w:sz w:val="20"/>
                <w:szCs w:val="20"/>
              </w:rPr>
              <w:t xml:space="preserve"> </w:t>
            </w:r>
            <w:r w:rsidRPr="0073170E">
              <w:rPr>
                <w:rFonts w:ascii="Times New Roman" w:hAnsi="Times New Roman" w:cs="Times New Roman"/>
                <w:sz w:val="20"/>
                <w:szCs w:val="20"/>
              </w:rPr>
              <w:t>owners with variable contributions solely insuring risks listed in classes 6, 12 and 17 in Part A of Annex I may have against their members by way of a call for supplementary contributions, within the following 12 months</w:t>
            </w:r>
            <w:ins w:id="120" w:author="Author">
              <w:del w:id="121" w:author="Author">
                <w:r w:rsidR="0098603F" w:rsidDel="0072349A">
                  <w:rPr>
                    <w:rFonts w:ascii="Times New Roman" w:hAnsi="Times New Roman" w:cs="Times New Roman"/>
                    <w:sz w:val="20"/>
                    <w:szCs w:val="20"/>
                  </w:rPr>
                  <w:delText xml:space="preserve"> </w:delText>
                </w:r>
                <w:r w:rsidR="0098603F" w:rsidRPr="0073170E" w:rsidDel="0072349A">
                  <w:rPr>
                    <w:rFonts w:ascii="Times New Roman" w:hAnsi="Times New Roman" w:cs="Times New Roman"/>
                    <w:sz w:val="20"/>
                    <w:szCs w:val="20"/>
                  </w:rPr>
                  <w:delText>– tier 2</w:delText>
                </w:r>
              </w:del>
              <w:r w:rsidR="0072349A">
                <w:rPr>
                  <w:rFonts w:ascii="Times New Roman" w:hAnsi="Times New Roman" w:cs="Times New Roman"/>
                  <w:sz w:val="20"/>
                  <w:szCs w:val="20"/>
                </w:rPr>
                <w:t>.</w:t>
              </w:r>
            </w:ins>
          </w:p>
        </w:tc>
      </w:tr>
      <w:tr w:rsidR="00016BE4" w:rsidRPr="007B276A" w14:paraId="63ABBBF4" w14:textId="77777777" w:rsidTr="0073170E">
        <w:trPr>
          <w:gridAfter w:val="1"/>
          <w:wAfter w:w="7" w:type="dxa"/>
          <w:trHeight w:val="1830"/>
        </w:trPr>
        <w:tc>
          <w:tcPr>
            <w:tcW w:w="1843" w:type="dxa"/>
            <w:gridSpan w:val="2"/>
            <w:hideMark/>
          </w:tcPr>
          <w:p w14:paraId="5A42409A" w14:textId="4BDC4F10"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R0370/C0010</w:t>
            </w:r>
          </w:p>
          <w:p w14:paraId="3AB5292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(A40)</w:t>
            </w:r>
          </w:p>
        </w:tc>
        <w:tc>
          <w:tcPr>
            <w:tcW w:w="2835" w:type="dxa"/>
            <w:hideMark/>
          </w:tcPr>
          <w:p w14:paraId="52F811B5" w14:textId="5CFED4D3"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p>
        </w:tc>
        <w:tc>
          <w:tcPr>
            <w:tcW w:w="4529" w:type="dxa"/>
            <w:hideMark/>
          </w:tcPr>
          <w:p w14:paraId="11CC3F79" w14:textId="792B20D3"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7B276A" w14:paraId="13FF805F" w14:textId="77777777" w:rsidTr="0073170E">
        <w:trPr>
          <w:gridAfter w:val="1"/>
          <w:wAfter w:w="7" w:type="dxa"/>
          <w:trHeight w:val="1815"/>
        </w:trPr>
        <w:tc>
          <w:tcPr>
            <w:tcW w:w="1843" w:type="dxa"/>
            <w:gridSpan w:val="2"/>
            <w:hideMark/>
          </w:tcPr>
          <w:p w14:paraId="4E5665EB" w14:textId="4340DF8A"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R0370/C0040</w:t>
            </w:r>
          </w:p>
          <w:p w14:paraId="6390BFE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(C40)</w:t>
            </w:r>
          </w:p>
        </w:tc>
        <w:tc>
          <w:tcPr>
            <w:tcW w:w="2835" w:type="dxa"/>
            <w:hideMark/>
          </w:tcPr>
          <w:p w14:paraId="431E474C" w14:textId="2689891A" w:rsidR="00016BE4" w:rsidRPr="0073170E" w:rsidRDefault="00016BE4" w:rsidP="00A20007">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2</w:t>
            </w:r>
          </w:p>
        </w:tc>
        <w:tc>
          <w:tcPr>
            <w:tcW w:w="4529" w:type="dxa"/>
            <w:hideMark/>
          </w:tcPr>
          <w:p w14:paraId="7BA214A9" w14:textId="70520C4A"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22" w:author="Author">
              <w:r w:rsidRPr="0073170E" w:rsidDel="005C10E5">
                <w:rPr>
                  <w:rFonts w:ascii="Times New Roman" w:hAnsi="Times New Roman" w:cs="Times New Roman"/>
                  <w:sz w:val="20"/>
                  <w:szCs w:val="20"/>
                </w:rPr>
                <w:delText xml:space="preserve">total </w:delText>
              </w:r>
            </w:del>
            <w:ins w:id="123" w:author="Author">
              <w:r w:rsidR="005C10E5">
                <w:rPr>
                  <w:rFonts w:ascii="Times New Roman" w:hAnsi="Times New Roman" w:cs="Times New Roman"/>
                  <w:sz w:val="20"/>
                  <w:szCs w:val="20"/>
                </w:rPr>
                <w:t xml:space="preserve">amount </w:t>
              </w:r>
            </w:ins>
            <w:r w:rsidRPr="0073170E">
              <w:rPr>
                <w:rFonts w:ascii="Times New Roman" w:hAnsi="Times New Roman" w:cs="Times New Roman"/>
                <w:sz w:val="20"/>
                <w:szCs w:val="20"/>
              </w:rPr>
              <w:t xml:space="preserve">of any future claims which mutual or mutual-type associations of with variable contributions may have against their members by way of a call for supplementary contributions within the following 12 months, other than those described in the first subparagraph of Art. 96(3) of the </w:t>
            </w:r>
            <w:del w:id="124" w:author="Author">
              <w:r w:rsidRPr="0073170E" w:rsidDel="005C10E5">
                <w:rPr>
                  <w:rFonts w:ascii="Times New Roman" w:hAnsi="Times New Roman" w:cs="Times New Roman"/>
                  <w:sz w:val="20"/>
                  <w:szCs w:val="20"/>
                </w:rPr>
                <w:delText xml:space="preserve"> </w:delText>
              </w:r>
            </w:del>
            <w:r w:rsidR="00191029">
              <w:rPr>
                <w:rFonts w:ascii="Times New Roman" w:hAnsi="Times New Roman" w:cs="Times New Roman"/>
                <w:sz w:val="20"/>
                <w:szCs w:val="20"/>
              </w:rPr>
              <w:t xml:space="preserve">Directive </w:t>
            </w:r>
            <w:r w:rsidRPr="0073170E">
              <w:rPr>
                <w:rFonts w:ascii="Times New Roman" w:hAnsi="Times New Roman" w:cs="Times New Roman"/>
                <w:sz w:val="20"/>
                <w:szCs w:val="20"/>
              </w:rPr>
              <w:t>2009/138/</w:t>
            </w:r>
            <w:r w:rsidRPr="007B276A">
              <w:rPr>
                <w:rFonts w:ascii="Times New Roman" w:hAnsi="Times New Roman" w:cs="Times New Roman"/>
                <w:sz w:val="20"/>
                <w:szCs w:val="20"/>
              </w:rPr>
              <w:t>EC that</w:t>
            </w:r>
            <w:r w:rsidRPr="0073170E">
              <w:rPr>
                <w:rFonts w:ascii="Times New Roman" w:hAnsi="Times New Roman" w:cs="Times New Roman"/>
                <w:sz w:val="20"/>
                <w:szCs w:val="20"/>
              </w:rPr>
              <w:t xml:space="preserve"> meet the criteria for Tier 2.</w:t>
            </w:r>
          </w:p>
        </w:tc>
      </w:tr>
      <w:tr w:rsidR="00016BE4" w:rsidRPr="007B276A" w14:paraId="52197C2C" w14:textId="77777777" w:rsidTr="0073170E">
        <w:trPr>
          <w:gridAfter w:val="1"/>
          <w:wAfter w:w="7" w:type="dxa"/>
          <w:trHeight w:val="1845"/>
        </w:trPr>
        <w:tc>
          <w:tcPr>
            <w:tcW w:w="1843" w:type="dxa"/>
            <w:gridSpan w:val="2"/>
            <w:hideMark/>
          </w:tcPr>
          <w:p w14:paraId="4BEC826B" w14:textId="0014878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R0370/C0050</w:t>
            </w:r>
          </w:p>
          <w:p w14:paraId="4B542EC4"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(D40)</w:t>
            </w:r>
          </w:p>
        </w:tc>
        <w:tc>
          <w:tcPr>
            <w:tcW w:w="2835" w:type="dxa"/>
            <w:hideMark/>
          </w:tcPr>
          <w:p w14:paraId="7793049E" w14:textId="42828599" w:rsidR="00016BE4" w:rsidRPr="0073170E" w:rsidRDefault="00016BE4" w:rsidP="00696660">
            <w:pPr>
              <w:rPr>
                <w:rFonts w:ascii="Times New Roman" w:hAnsi="Times New Roman" w:cs="Times New Roman"/>
                <w:sz w:val="20"/>
                <w:szCs w:val="20"/>
              </w:rPr>
            </w:pPr>
            <w:r w:rsidRPr="0073170E">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 tier 3</w:t>
            </w:r>
          </w:p>
        </w:tc>
        <w:tc>
          <w:tcPr>
            <w:tcW w:w="4529" w:type="dxa"/>
            <w:hideMark/>
          </w:tcPr>
          <w:p w14:paraId="5E25256C" w14:textId="79E39098" w:rsidR="00016BE4" w:rsidRPr="0073170E" w:rsidRDefault="00016BE4" w:rsidP="005C10E5">
            <w:pPr>
              <w:rPr>
                <w:rFonts w:ascii="Times New Roman" w:hAnsi="Times New Roman" w:cs="Times New Roman"/>
                <w:sz w:val="20"/>
                <w:szCs w:val="20"/>
              </w:rPr>
            </w:pPr>
            <w:del w:id="125" w:author="Author">
              <w:r w:rsidRPr="0073170E" w:rsidDel="005C10E5">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This is the </w:t>
            </w:r>
            <w:del w:id="126" w:author="Author">
              <w:r w:rsidRPr="0073170E" w:rsidDel="005C10E5">
                <w:rPr>
                  <w:rFonts w:ascii="Times New Roman" w:hAnsi="Times New Roman" w:cs="Times New Roman"/>
                  <w:sz w:val="20"/>
                  <w:szCs w:val="20"/>
                </w:rPr>
                <w:delText xml:space="preserve">total </w:delText>
              </w:r>
            </w:del>
            <w:ins w:id="127" w:author="Author">
              <w:r w:rsidR="005C10E5">
                <w:rPr>
                  <w:rFonts w:ascii="Times New Roman" w:hAnsi="Times New Roman" w:cs="Times New Roman"/>
                  <w:sz w:val="20"/>
                  <w:szCs w:val="20"/>
                </w:rPr>
                <w:t>amount</w:t>
              </w:r>
              <w:r w:rsidR="005C10E5" w:rsidRPr="0073170E">
                <w:rPr>
                  <w:rFonts w:ascii="Times New Roman" w:hAnsi="Times New Roman" w:cs="Times New Roman"/>
                  <w:sz w:val="20"/>
                  <w:szCs w:val="20"/>
                </w:rPr>
                <w:t xml:space="preserve"> </w:t>
              </w:r>
            </w:ins>
            <w:r w:rsidRPr="0073170E">
              <w:rPr>
                <w:rFonts w:ascii="Times New Roman" w:hAnsi="Times New Roman" w:cs="Times New Roman"/>
                <w:sz w:val="20"/>
                <w:szCs w:val="20"/>
              </w:rPr>
              <w:t xml:space="preserve">of any future claims which mutual or mutual-type associations with variable contributions may have against their members by way of a call for supplementary contributions within the following 12 months, other than those described in the first subparagraph of Art. 96(3) of the Framework </w:t>
            </w:r>
            <w:r w:rsidR="00191029">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r w:rsidRPr="007B276A">
              <w:rPr>
                <w:rFonts w:ascii="Times New Roman" w:hAnsi="Times New Roman" w:cs="Times New Roman"/>
                <w:sz w:val="20"/>
                <w:szCs w:val="20"/>
              </w:rPr>
              <w:t>that meets</w:t>
            </w:r>
            <w:r w:rsidRPr="0073170E">
              <w:rPr>
                <w:rFonts w:ascii="Times New Roman" w:hAnsi="Times New Roman" w:cs="Times New Roman"/>
                <w:sz w:val="20"/>
                <w:szCs w:val="20"/>
              </w:rPr>
              <w:t xml:space="preserve"> the criteria for Tier 3.</w:t>
            </w:r>
          </w:p>
        </w:tc>
      </w:tr>
      <w:tr w:rsidR="00016BE4" w:rsidRPr="007B276A" w14:paraId="69A3686C" w14:textId="77777777" w:rsidTr="0073170E">
        <w:trPr>
          <w:gridAfter w:val="1"/>
          <w:wAfter w:w="7" w:type="dxa"/>
          <w:trHeight w:val="734"/>
        </w:trPr>
        <w:tc>
          <w:tcPr>
            <w:tcW w:w="1843" w:type="dxa"/>
            <w:gridSpan w:val="2"/>
            <w:hideMark/>
          </w:tcPr>
          <w:p w14:paraId="36BD78F4" w14:textId="1702B876"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R0390/C0010</w:t>
            </w:r>
          </w:p>
          <w:p w14:paraId="1DD601B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(A42)</w:t>
            </w:r>
          </w:p>
        </w:tc>
        <w:tc>
          <w:tcPr>
            <w:tcW w:w="2835" w:type="dxa"/>
            <w:hideMark/>
          </w:tcPr>
          <w:p w14:paraId="360D3BA6"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total</w:t>
            </w:r>
          </w:p>
        </w:tc>
        <w:tc>
          <w:tcPr>
            <w:tcW w:w="4529" w:type="dxa"/>
            <w:hideMark/>
          </w:tcPr>
          <w:p w14:paraId="4BB13DF9" w14:textId="334D8DD4"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other ancillary own funds.</w:t>
            </w:r>
          </w:p>
        </w:tc>
      </w:tr>
      <w:tr w:rsidR="00016BE4" w:rsidRPr="007B276A" w14:paraId="450F55B9" w14:textId="77777777" w:rsidTr="0073170E">
        <w:trPr>
          <w:gridAfter w:val="1"/>
          <w:wAfter w:w="7" w:type="dxa"/>
          <w:trHeight w:val="771"/>
        </w:trPr>
        <w:tc>
          <w:tcPr>
            <w:tcW w:w="1843" w:type="dxa"/>
            <w:gridSpan w:val="2"/>
            <w:hideMark/>
          </w:tcPr>
          <w:p w14:paraId="3CE9F7D0" w14:textId="4146CCB1"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R0390/C0040</w:t>
            </w:r>
          </w:p>
          <w:p w14:paraId="76D4B4B6"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(C42)</w:t>
            </w:r>
          </w:p>
        </w:tc>
        <w:tc>
          <w:tcPr>
            <w:tcW w:w="2835" w:type="dxa"/>
            <w:hideMark/>
          </w:tcPr>
          <w:p w14:paraId="5925954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2</w:t>
            </w:r>
          </w:p>
        </w:tc>
        <w:tc>
          <w:tcPr>
            <w:tcW w:w="4529" w:type="dxa"/>
            <w:hideMark/>
          </w:tcPr>
          <w:p w14:paraId="11DC21F4" w14:textId="2A2F05BD" w:rsidR="00016BE4" w:rsidRPr="0073170E" w:rsidRDefault="00016BE4" w:rsidP="00E66B4F">
            <w:pPr>
              <w:rPr>
                <w:rFonts w:ascii="Times New Roman" w:hAnsi="Times New Roman" w:cs="Times New Roman"/>
                <w:sz w:val="20"/>
                <w:szCs w:val="20"/>
              </w:rPr>
            </w:pPr>
            <w:del w:id="128" w:author="Author">
              <w:r w:rsidRPr="0073170E" w:rsidDel="005C10E5">
                <w:rPr>
                  <w:rFonts w:ascii="Times New Roman" w:hAnsi="Times New Roman" w:cs="Times New Roman"/>
                  <w:sz w:val="20"/>
                  <w:szCs w:val="20"/>
                </w:rPr>
                <w:delText xml:space="preserve"> </w:delText>
              </w:r>
            </w:del>
            <w:r w:rsidRPr="0073170E">
              <w:rPr>
                <w:rFonts w:ascii="Times New Roman" w:hAnsi="Times New Roman" w:cs="Times New Roman"/>
                <w:sz w:val="20"/>
                <w:szCs w:val="20"/>
              </w:rPr>
              <w:t>This is the amount of other ancillary own funds that meet criteria for Tier 2.</w:t>
            </w:r>
          </w:p>
        </w:tc>
      </w:tr>
      <w:tr w:rsidR="00016BE4" w:rsidRPr="007B276A" w14:paraId="268E04EC" w14:textId="77777777" w:rsidTr="0073170E">
        <w:trPr>
          <w:gridAfter w:val="1"/>
          <w:wAfter w:w="7" w:type="dxa"/>
          <w:trHeight w:val="771"/>
        </w:trPr>
        <w:tc>
          <w:tcPr>
            <w:tcW w:w="1843" w:type="dxa"/>
            <w:gridSpan w:val="2"/>
            <w:hideMark/>
          </w:tcPr>
          <w:p w14:paraId="78586A01" w14:textId="2583B26D"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R0390/C0050</w:t>
            </w:r>
          </w:p>
          <w:p w14:paraId="72E7935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(D42)</w:t>
            </w:r>
          </w:p>
        </w:tc>
        <w:tc>
          <w:tcPr>
            <w:tcW w:w="2835" w:type="dxa"/>
            <w:hideMark/>
          </w:tcPr>
          <w:p w14:paraId="390D18F3"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Other ancillary own funds – tier 3</w:t>
            </w:r>
          </w:p>
        </w:tc>
        <w:tc>
          <w:tcPr>
            <w:tcW w:w="4529" w:type="dxa"/>
            <w:hideMark/>
          </w:tcPr>
          <w:p w14:paraId="4682E4BD" w14:textId="68FBFA80" w:rsidR="00016BE4" w:rsidRPr="0073170E" w:rsidRDefault="00016BE4" w:rsidP="00E66B4F">
            <w:pPr>
              <w:rPr>
                <w:rFonts w:ascii="Times New Roman" w:hAnsi="Times New Roman" w:cs="Times New Roman"/>
                <w:sz w:val="20"/>
                <w:szCs w:val="20"/>
              </w:rPr>
            </w:pPr>
            <w:del w:id="129" w:author="Author">
              <w:r w:rsidRPr="0073170E" w:rsidDel="005C10E5">
                <w:rPr>
                  <w:rFonts w:ascii="Times New Roman" w:hAnsi="Times New Roman" w:cs="Times New Roman"/>
                  <w:sz w:val="20"/>
                  <w:szCs w:val="20"/>
                </w:rPr>
                <w:delText xml:space="preserve"> </w:delText>
              </w:r>
            </w:del>
            <w:r w:rsidRPr="0073170E">
              <w:rPr>
                <w:rFonts w:ascii="Times New Roman" w:hAnsi="Times New Roman" w:cs="Times New Roman"/>
                <w:sz w:val="20"/>
                <w:szCs w:val="20"/>
              </w:rPr>
              <w:t>This is the amount of other ancillary own funds that meet criteria for Tier 3.</w:t>
            </w:r>
          </w:p>
        </w:tc>
      </w:tr>
      <w:tr w:rsidR="00016BE4" w:rsidRPr="007B276A" w14:paraId="5DC1D6FC" w14:textId="77777777" w:rsidTr="0073170E">
        <w:trPr>
          <w:gridAfter w:val="1"/>
          <w:wAfter w:w="7" w:type="dxa"/>
          <w:trHeight w:val="683"/>
        </w:trPr>
        <w:tc>
          <w:tcPr>
            <w:tcW w:w="1843" w:type="dxa"/>
            <w:gridSpan w:val="2"/>
            <w:hideMark/>
          </w:tcPr>
          <w:p w14:paraId="315F988B" w14:textId="4AE9EF08"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R0400/C0010</w:t>
            </w:r>
          </w:p>
          <w:p w14:paraId="3B6BD8EC"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(A43)</w:t>
            </w:r>
          </w:p>
        </w:tc>
        <w:tc>
          <w:tcPr>
            <w:tcW w:w="2835" w:type="dxa"/>
            <w:hideMark/>
          </w:tcPr>
          <w:p w14:paraId="336DBA10" w14:textId="0B83EF55"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w:t>
            </w:r>
          </w:p>
        </w:tc>
        <w:tc>
          <w:tcPr>
            <w:tcW w:w="4529" w:type="dxa"/>
            <w:hideMark/>
          </w:tcPr>
          <w:p w14:paraId="1387D9F9" w14:textId="7C02938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ancillary own fund items.</w:t>
            </w:r>
          </w:p>
        </w:tc>
      </w:tr>
      <w:tr w:rsidR="00016BE4" w:rsidRPr="007B276A" w14:paraId="3A76EC97" w14:textId="77777777" w:rsidTr="0073170E">
        <w:trPr>
          <w:gridAfter w:val="1"/>
          <w:wAfter w:w="7" w:type="dxa"/>
          <w:trHeight w:val="706"/>
        </w:trPr>
        <w:tc>
          <w:tcPr>
            <w:tcW w:w="1843" w:type="dxa"/>
            <w:gridSpan w:val="2"/>
            <w:tcBorders>
              <w:bottom w:val="single" w:sz="4" w:space="0" w:color="auto"/>
            </w:tcBorders>
            <w:hideMark/>
          </w:tcPr>
          <w:p w14:paraId="70615DDB" w14:textId="09E20ABE"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R0400/C0040</w:t>
            </w:r>
          </w:p>
          <w:p w14:paraId="625A925E"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(C43)</w:t>
            </w:r>
          </w:p>
        </w:tc>
        <w:tc>
          <w:tcPr>
            <w:tcW w:w="2835" w:type="dxa"/>
            <w:tcBorders>
              <w:bottom w:val="single" w:sz="4" w:space="0" w:color="auto"/>
            </w:tcBorders>
            <w:hideMark/>
          </w:tcPr>
          <w:p w14:paraId="47AE0B12" w14:textId="3FC2E221" w:rsidR="00016BE4" w:rsidRPr="0073170E" w:rsidRDefault="00016BE4" w:rsidP="00675571">
            <w:pPr>
              <w:rPr>
                <w:rFonts w:ascii="Times New Roman" w:hAnsi="Times New Roman" w:cs="Times New Roman"/>
                <w:sz w:val="20"/>
                <w:szCs w:val="20"/>
              </w:rPr>
            </w:pPr>
            <w:r w:rsidRPr="0073170E">
              <w:rPr>
                <w:rFonts w:ascii="Times New Roman" w:hAnsi="Times New Roman" w:cs="Times New Roman"/>
                <w:sz w:val="20"/>
                <w:szCs w:val="20"/>
              </w:rPr>
              <w:t>Total ancillary own funds tier 2</w:t>
            </w:r>
          </w:p>
        </w:tc>
        <w:tc>
          <w:tcPr>
            <w:tcW w:w="4529" w:type="dxa"/>
            <w:tcBorders>
              <w:bottom w:val="single" w:sz="4" w:space="0" w:color="auto"/>
            </w:tcBorders>
            <w:hideMark/>
          </w:tcPr>
          <w:p w14:paraId="7AEB9318" w14:textId="35558AC0"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30" w:author="Author">
              <w:r w:rsidRPr="0073170E" w:rsidDel="005C10E5">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ancillary own fund items </w:t>
            </w:r>
            <w:del w:id="131" w:author="Author">
              <w:r w:rsidRPr="0073170E" w:rsidDel="005C10E5">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that meet the criteria for Tier 2. </w:t>
            </w:r>
          </w:p>
        </w:tc>
      </w:tr>
      <w:tr w:rsidR="00016BE4" w:rsidRPr="007B276A" w14:paraId="4F71B2FD" w14:textId="77777777" w:rsidTr="0073170E">
        <w:trPr>
          <w:gridAfter w:val="1"/>
          <w:wAfter w:w="7" w:type="dxa"/>
          <w:trHeight w:val="675"/>
        </w:trPr>
        <w:tc>
          <w:tcPr>
            <w:tcW w:w="1843" w:type="dxa"/>
            <w:gridSpan w:val="2"/>
            <w:tcBorders>
              <w:bottom w:val="single" w:sz="4" w:space="0" w:color="auto"/>
            </w:tcBorders>
            <w:hideMark/>
          </w:tcPr>
          <w:p w14:paraId="7F5F33D8" w14:textId="05056245"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R0400/C0050</w:t>
            </w:r>
          </w:p>
          <w:p w14:paraId="0254E141"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(D43)</w:t>
            </w:r>
          </w:p>
        </w:tc>
        <w:tc>
          <w:tcPr>
            <w:tcW w:w="2835" w:type="dxa"/>
            <w:tcBorders>
              <w:bottom w:val="single" w:sz="4" w:space="0" w:color="auto"/>
            </w:tcBorders>
            <w:hideMark/>
          </w:tcPr>
          <w:p w14:paraId="0D5230CA" w14:textId="6876044F" w:rsidR="00016BE4" w:rsidRPr="0073170E" w:rsidRDefault="00016BE4" w:rsidP="00C63E3F">
            <w:pPr>
              <w:rPr>
                <w:rFonts w:ascii="Times New Roman" w:hAnsi="Times New Roman" w:cs="Times New Roman"/>
                <w:sz w:val="20"/>
                <w:szCs w:val="20"/>
              </w:rPr>
            </w:pPr>
            <w:r w:rsidRPr="0073170E">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25267560" w14:textId="3F6373FB" w:rsidR="00016BE4" w:rsidRPr="0073170E" w:rsidRDefault="00016BE4" w:rsidP="005C10E5">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32" w:author="Author">
              <w:r w:rsidRPr="0073170E" w:rsidDel="005C10E5">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ancillary own fund items</w:t>
            </w:r>
            <w:del w:id="133" w:author="Author">
              <w:r w:rsidRPr="0073170E" w:rsidDel="005C10E5">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 that meet the criteria for Tier 3. </w:t>
            </w:r>
          </w:p>
        </w:tc>
      </w:tr>
      <w:tr w:rsidR="00C76D9F" w:rsidRPr="00C76D9F" w14:paraId="04654047" w14:textId="77777777" w:rsidTr="0073170E">
        <w:trPr>
          <w:trHeight w:val="423"/>
        </w:trPr>
        <w:tc>
          <w:tcPr>
            <w:tcW w:w="9214" w:type="dxa"/>
            <w:gridSpan w:val="5"/>
            <w:hideMark/>
          </w:tcPr>
          <w:p w14:paraId="5ABF9FE0" w14:textId="4BDC1F5B" w:rsidR="00C76D9F" w:rsidRPr="0073170E" w:rsidRDefault="00C76D9F" w:rsidP="00C76D9F">
            <w:pPr>
              <w:rPr>
                <w:rFonts w:ascii="Times New Roman" w:hAnsi="Times New Roman" w:cs="Times New Roman"/>
                <w:b/>
                <w:bCs/>
                <w:sz w:val="20"/>
                <w:szCs w:val="20"/>
              </w:rPr>
            </w:pPr>
            <w:r w:rsidRPr="0073170E">
              <w:rPr>
                <w:rFonts w:ascii="Times New Roman" w:hAnsi="Times New Roman" w:cs="Times New Roman"/>
                <w:sz w:val="20"/>
                <w:szCs w:val="20"/>
              </w:rPr>
              <w:t> </w:t>
            </w:r>
            <w:r w:rsidRPr="0073170E">
              <w:rPr>
                <w:rFonts w:ascii="Times New Roman" w:hAnsi="Times New Roman" w:cs="Times New Roman"/>
                <w:b/>
                <w:bCs/>
                <w:sz w:val="20"/>
                <w:szCs w:val="20"/>
              </w:rPr>
              <w:t>Available and eligible own funds</w:t>
            </w:r>
          </w:p>
        </w:tc>
      </w:tr>
      <w:tr w:rsidR="00C76D9F" w:rsidRPr="00C76D9F" w14:paraId="3A3E924B" w14:textId="77777777" w:rsidTr="00C76D9F">
        <w:trPr>
          <w:trHeight w:val="1215"/>
        </w:trPr>
        <w:tc>
          <w:tcPr>
            <w:tcW w:w="1843" w:type="dxa"/>
            <w:gridSpan w:val="2"/>
            <w:hideMark/>
          </w:tcPr>
          <w:p w14:paraId="3B5F867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R0500/C0010</w:t>
            </w:r>
          </w:p>
          <w:p w14:paraId="5AB720B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(A46)</w:t>
            </w:r>
          </w:p>
        </w:tc>
        <w:tc>
          <w:tcPr>
            <w:tcW w:w="2835" w:type="dxa"/>
            <w:hideMark/>
          </w:tcPr>
          <w:p w14:paraId="3E6E9B8B"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SCR  </w:t>
            </w:r>
          </w:p>
        </w:tc>
        <w:tc>
          <w:tcPr>
            <w:tcW w:w="4536" w:type="dxa"/>
            <w:gridSpan w:val="2"/>
            <w:hideMark/>
          </w:tcPr>
          <w:p w14:paraId="03C1BB64" w14:textId="49C2036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and ancillary own fund items that meet the tier 1, tier 2 and tier 3 criteria and that are therefore available to meet the SCR.</w:t>
            </w:r>
          </w:p>
        </w:tc>
      </w:tr>
      <w:tr w:rsidR="00B00BBB" w:rsidRPr="00C76D9F" w14:paraId="49429C57" w14:textId="77777777" w:rsidTr="0073170E">
        <w:trPr>
          <w:trHeight w:val="1260"/>
        </w:trPr>
        <w:tc>
          <w:tcPr>
            <w:tcW w:w="1843" w:type="dxa"/>
            <w:gridSpan w:val="2"/>
            <w:hideMark/>
          </w:tcPr>
          <w:p w14:paraId="0D7F0C1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R0500/C0020</w:t>
            </w:r>
          </w:p>
          <w:p w14:paraId="5E003EE0"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(B46)</w:t>
            </w:r>
          </w:p>
        </w:tc>
        <w:tc>
          <w:tcPr>
            <w:tcW w:w="2835" w:type="dxa"/>
            <w:hideMark/>
          </w:tcPr>
          <w:p w14:paraId="4A78F3C3"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SCR  – tier 1 unrestricted </w:t>
            </w:r>
          </w:p>
        </w:tc>
        <w:tc>
          <w:tcPr>
            <w:tcW w:w="4536" w:type="dxa"/>
            <w:gridSpan w:val="2"/>
            <w:hideMark/>
          </w:tcPr>
          <w:p w14:paraId="1D2C5842" w14:textId="29CCE860" w:rsidR="00B00BBB" w:rsidRPr="0073170E" w:rsidRDefault="00B00BBB" w:rsidP="00C76D9F">
            <w:pPr>
              <w:rPr>
                <w:rFonts w:ascii="Times New Roman" w:hAnsi="Times New Roman" w:cs="Times New Roman"/>
                <w:sz w:val="20"/>
                <w:szCs w:val="20"/>
              </w:rPr>
            </w:pPr>
            <w:del w:id="134" w:author="Author">
              <w:r w:rsidRPr="0073170E" w:rsidDel="003C27AA">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This the sum of all basic own fund items  that meet the criteria to be included in Tier 1 unrestricted items and that are therefore available to meet the SCR. </w:t>
            </w:r>
            <w:r w:rsidRPr="0073170E">
              <w:rPr>
                <w:rFonts w:ascii="Times New Roman" w:hAnsi="Times New Roman" w:cs="Times New Roman"/>
                <w:sz w:val="20"/>
                <w:szCs w:val="20"/>
              </w:rPr>
              <w:br/>
            </w:r>
          </w:p>
        </w:tc>
      </w:tr>
      <w:tr w:rsidR="00C76D9F" w:rsidRPr="00C76D9F" w14:paraId="2AE0E74E" w14:textId="77777777" w:rsidTr="00C76D9F">
        <w:trPr>
          <w:trHeight w:val="949"/>
        </w:trPr>
        <w:tc>
          <w:tcPr>
            <w:tcW w:w="1843" w:type="dxa"/>
            <w:gridSpan w:val="2"/>
            <w:hideMark/>
          </w:tcPr>
          <w:p w14:paraId="1B749092"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R0500/C0030</w:t>
            </w:r>
          </w:p>
          <w:p w14:paraId="61DAF82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(C46)</w:t>
            </w:r>
          </w:p>
        </w:tc>
        <w:tc>
          <w:tcPr>
            <w:tcW w:w="2835" w:type="dxa"/>
            <w:hideMark/>
          </w:tcPr>
          <w:p w14:paraId="286E8BB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SCR  – tier 1 restricted </w:t>
            </w:r>
          </w:p>
        </w:tc>
        <w:tc>
          <w:tcPr>
            <w:tcW w:w="4536" w:type="dxa"/>
            <w:gridSpan w:val="2"/>
            <w:hideMark/>
          </w:tcPr>
          <w:p w14:paraId="33F3CBDF" w14:textId="51DDC6A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the sum of all basic own fund items that meet the criteria to be included in Tier 1 restricted items and that are therefore available to meet the SCR.</w:t>
            </w:r>
          </w:p>
        </w:tc>
      </w:tr>
      <w:tr w:rsidR="00B00BBB" w:rsidRPr="00C76D9F" w14:paraId="067B0AA0" w14:textId="77777777" w:rsidTr="0073170E">
        <w:trPr>
          <w:trHeight w:val="1290"/>
        </w:trPr>
        <w:tc>
          <w:tcPr>
            <w:tcW w:w="1843" w:type="dxa"/>
            <w:gridSpan w:val="2"/>
            <w:hideMark/>
          </w:tcPr>
          <w:p w14:paraId="1116652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R0500/C0040</w:t>
            </w:r>
          </w:p>
          <w:p w14:paraId="2332ECB3"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(D46)</w:t>
            </w:r>
          </w:p>
        </w:tc>
        <w:tc>
          <w:tcPr>
            <w:tcW w:w="2835" w:type="dxa"/>
            <w:hideMark/>
          </w:tcPr>
          <w:p w14:paraId="73AF419A"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available own funds to meet the SCR – tier 2</w:t>
            </w:r>
          </w:p>
        </w:tc>
        <w:tc>
          <w:tcPr>
            <w:tcW w:w="4536" w:type="dxa"/>
            <w:gridSpan w:val="2"/>
            <w:hideMark/>
          </w:tcPr>
          <w:p w14:paraId="2574A217" w14:textId="229282CD"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and ancillary own fund items that meet the criteria to be included in Tier 2 and that are therefore available to meet the SCR. </w:t>
            </w:r>
          </w:p>
        </w:tc>
      </w:tr>
      <w:tr w:rsidR="00B00BBB" w:rsidRPr="00C76D9F" w14:paraId="6266DBB9" w14:textId="77777777" w:rsidTr="0073170E">
        <w:trPr>
          <w:trHeight w:val="1260"/>
        </w:trPr>
        <w:tc>
          <w:tcPr>
            <w:tcW w:w="1843" w:type="dxa"/>
            <w:gridSpan w:val="2"/>
            <w:hideMark/>
          </w:tcPr>
          <w:p w14:paraId="39534D6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R0500/C0050</w:t>
            </w:r>
          </w:p>
          <w:p w14:paraId="4BCE3C5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(E46)</w:t>
            </w:r>
          </w:p>
        </w:tc>
        <w:tc>
          <w:tcPr>
            <w:tcW w:w="2835" w:type="dxa"/>
            <w:hideMark/>
          </w:tcPr>
          <w:p w14:paraId="41EEBFF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available own funds to meet the SCR  – tier 3</w:t>
            </w:r>
          </w:p>
        </w:tc>
        <w:tc>
          <w:tcPr>
            <w:tcW w:w="4536" w:type="dxa"/>
            <w:gridSpan w:val="2"/>
            <w:hideMark/>
          </w:tcPr>
          <w:p w14:paraId="7F4703B9" w14:textId="390113AC"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and ancillary own fund items that meet the criteria to be included in Tier 3 and that are therefore available to meet the SCR.</w:t>
            </w:r>
          </w:p>
        </w:tc>
      </w:tr>
      <w:tr w:rsidR="00B00BBB" w:rsidRPr="00C76D9F" w14:paraId="098927D3" w14:textId="77777777" w:rsidTr="0073170E">
        <w:trPr>
          <w:trHeight w:val="1005"/>
        </w:trPr>
        <w:tc>
          <w:tcPr>
            <w:tcW w:w="1843" w:type="dxa"/>
            <w:gridSpan w:val="2"/>
            <w:hideMark/>
          </w:tcPr>
          <w:p w14:paraId="1F082A71"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R0510/C0010</w:t>
            </w:r>
          </w:p>
          <w:p w14:paraId="1750E98D"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(A47)</w:t>
            </w:r>
          </w:p>
        </w:tc>
        <w:tc>
          <w:tcPr>
            <w:tcW w:w="2835" w:type="dxa"/>
            <w:hideMark/>
          </w:tcPr>
          <w:p w14:paraId="161C780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w:t>
            </w:r>
          </w:p>
        </w:tc>
        <w:tc>
          <w:tcPr>
            <w:tcW w:w="4536" w:type="dxa"/>
            <w:gridSpan w:val="2"/>
            <w:hideMark/>
          </w:tcPr>
          <w:p w14:paraId="5D365C8B" w14:textId="508ABA0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tier 1 and tier 2 criteria and that are therefore available to meet the MCR. </w:t>
            </w:r>
          </w:p>
        </w:tc>
      </w:tr>
      <w:tr w:rsidR="00B00BBB" w:rsidRPr="00C76D9F" w14:paraId="7341F3AB" w14:textId="77777777" w:rsidTr="0073170E">
        <w:trPr>
          <w:trHeight w:val="1215"/>
        </w:trPr>
        <w:tc>
          <w:tcPr>
            <w:tcW w:w="1843" w:type="dxa"/>
            <w:gridSpan w:val="2"/>
            <w:hideMark/>
          </w:tcPr>
          <w:p w14:paraId="6DC98FA2"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R0510/C0020</w:t>
            </w:r>
          </w:p>
          <w:p w14:paraId="68982CB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(B47)</w:t>
            </w:r>
          </w:p>
        </w:tc>
        <w:tc>
          <w:tcPr>
            <w:tcW w:w="2835" w:type="dxa"/>
            <w:hideMark/>
          </w:tcPr>
          <w:p w14:paraId="30F853DB"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 tier 1 unrestricted </w:t>
            </w:r>
          </w:p>
        </w:tc>
        <w:tc>
          <w:tcPr>
            <w:tcW w:w="4536" w:type="dxa"/>
            <w:gridSpan w:val="2"/>
            <w:hideMark/>
          </w:tcPr>
          <w:p w14:paraId="41B5B733" w14:textId="61D1C478"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This is the sum of all basic own fund items, after adjustments, that meet the criteria to be included in Tier 1 unrestricted items and that are therefore available to meet the MCR.</w:t>
            </w:r>
          </w:p>
        </w:tc>
      </w:tr>
      <w:tr w:rsidR="00B00BBB" w:rsidRPr="00C76D9F" w14:paraId="68B19C8B" w14:textId="77777777" w:rsidTr="0073170E">
        <w:trPr>
          <w:trHeight w:val="1245"/>
        </w:trPr>
        <w:tc>
          <w:tcPr>
            <w:tcW w:w="1843" w:type="dxa"/>
            <w:gridSpan w:val="2"/>
            <w:hideMark/>
          </w:tcPr>
          <w:p w14:paraId="442DE6A6"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R0510/C0030</w:t>
            </w:r>
          </w:p>
          <w:p w14:paraId="2FF64E24"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(C47)</w:t>
            </w:r>
          </w:p>
        </w:tc>
        <w:tc>
          <w:tcPr>
            <w:tcW w:w="2835" w:type="dxa"/>
            <w:hideMark/>
          </w:tcPr>
          <w:p w14:paraId="17207AC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available own funds to meet the MCR  – tier 1 restricted </w:t>
            </w:r>
          </w:p>
        </w:tc>
        <w:tc>
          <w:tcPr>
            <w:tcW w:w="4536" w:type="dxa"/>
            <w:gridSpan w:val="2"/>
            <w:hideMark/>
          </w:tcPr>
          <w:p w14:paraId="54129A2D" w14:textId="3A82238A"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1 restricted items and that are therefore available to meet the MCR. </w:t>
            </w:r>
          </w:p>
        </w:tc>
      </w:tr>
      <w:tr w:rsidR="00B00BBB" w:rsidRPr="00C76D9F" w14:paraId="136B67A2" w14:textId="77777777" w:rsidTr="0073170E">
        <w:trPr>
          <w:trHeight w:val="1305"/>
        </w:trPr>
        <w:tc>
          <w:tcPr>
            <w:tcW w:w="1843" w:type="dxa"/>
            <w:gridSpan w:val="2"/>
            <w:hideMark/>
          </w:tcPr>
          <w:p w14:paraId="00CF656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R0510/C0040</w:t>
            </w:r>
          </w:p>
          <w:p w14:paraId="2F72D3C6"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(D47)</w:t>
            </w:r>
          </w:p>
        </w:tc>
        <w:tc>
          <w:tcPr>
            <w:tcW w:w="2835" w:type="dxa"/>
            <w:hideMark/>
          </w:tcPr>
          <w:p w14:paraId="6333303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available own funds to meet the MCR  – tier 2</w:t>
            </w:r>
          </w:p>
        </w:tc>
        <w:tc>
          <w:tcPr>
            <w:tcW w:w="4536" w:type="dxa"/>
            <w:gridSpan w:val="2"/>
            <w:hideMark/>
          </w:tcPr>
          <w:p w14:paraId="3DCD98CB" w14:textId="666BD9F2"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sum of all basic own fund items, after adjustments, that meet the criteria to be included in Tier 2 and that are therefore available to meet the MCR. </w:t>
            </w:r>
          </w:p>
        </w:tc>
      </w:tr>
      <w:tr w:rsidR="00B00BBB" w:rsidRPr="00C76D9F" w14:paraId="5D02CD6F" w14:textId="77777777" w:rsidTr="0073170E">
        <w:trPr>
          <w:trHeight w:val="735"/>
        </w:trPr>
        <w:tc>
          <w:tcPr>
            <w:tcW w:w="1843" w:type="dxa"/>
            <w:gridSpan w:val="2"/>
            <w:hideMark/>
          </w:tcPr>
          <w:p w14:paraId="1A737B0F"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R0540/C0010</w:t>
            </w:r>
          </w:p>
          <w:p w14:paraId="5B44B3A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(A50)</w:t>
            </w:r>
          </w:p>
        </w:tc>
        <w:tc>
          <w:tcPr>
            <w:tcW w:w="2835" w:type="dxa"/>
            <w:hideMark/>
          </w:tcPr>
          <w:p w14:paraId="75AE141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w:t>
            </w:r>
          </w:p>
        </w:tc>
        <w:tc>
          <w:tcPr>
            <w:tcW w:w="4536" w:type="dxa"/>
            <w:gridSpan w:val="2"/>
            <w:hideMark/>
          </w:tcPr>
          <w:p w14:paraId="3246B10B" w14:textId="2C379D14"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available own funds that are eligible to cover the SCR. </w:t>
            </w:r>
          </w:p>
        </w:tc>
      </w:tr>
      <w:tr w:rsidR="00B00BBB" w:rsidRPr="00C76D9F" w14:paraId="5A06D65F" w14:textId="77777777" w:rsidTr="0073170E">
        <w:trPr>
          <w:trHeight w:val="960"/>
        </w:trPr>
        <w:tc>
          <w:tcPr>
            <w:tcW w:w="1843" w:type="dxa"/>
            <w:gridSpan w:val="2"/>
            <w:hideMark/>
          </w:tcPr>
          <w:p w14:paraId="4F8FFE61"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R0540/C0020</w:t>
            </w:r>
          </w:p>
          <w:p w14:paraId="621EAE0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(B50)</w:t>
            </w:r>
          </w:p>
        </w:tc>
        <w:tc>
          <w:tcPr>
            <w:tcW w:w="2835" w:type="dxa"/>
            <w:hideMark/>
          </w:tcPr>
          <w:p w14:paraId="4E06ED6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 tier 1 unrestricted </w:t>
            </w:r>
          </w:p>
        </w:tc>
        <w:tc>
          <w:tcPr>
            <w:tcW w:w="4536" w:type="dxa"/>
            <w:gridSpan w:val="2"/>
            <w:hideMark/>
          </w:tcPr>
          <w:p w14:paraId="7ACE5E5C" w14:textId="5B36E348"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35" w:author="Author">
              <w:r w:rsidRPr="0073170E" w:rsidDel="003C27AA">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unrestricted Tier 1 own fund items that are eligible to meet the SCR. </w:t>
            </w:r>
          </w:p>
        </w:tc>
      </w:tr>
      <w:tr w:rsidR="00B00BBB" w:rsidRPr="00C76D9F" w14:paraId="0B24E767" w14:textId="77777777" w:rsidTr="0073170E">
        <w:trPr>
          <w:trHeight w:val="960"/>
        </w:trPr>
        <w:tc>
          <w:tcPr>
            <w:tcW w:w="1843" w:type="dxa"/>
            <w:gridSpan w:val="2"/>
            <w:hideMark/>
          </w:tcPr>
          <w:p w14:paraId="535AEA8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R0540/C0030</w:t>
            </w:r>
          </w:p>
          <w:p w14:paraId="61E42C16"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(C50)</w:t>
            </w:r>
          </w:p>
        </w:tc>
        <w:tc>
          <w:tcPr>
            <w:tcW w:w="2835" w:type="dxa"/>
            <w:hideMark/>
          </w:tcPr>
          <w:p w14:paraId="097C292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SCR – tier 1 restricted </w:t>
            </w:r>
          </w:p>
        </w:tc>
        <w:tc>
          <w:tcPr>
            <w:tcW w:w="4536" w:type="dxa"/>
            <w:gridSpan w:val="2"/>
            <w:hideMark/>
          </w:tcPr>
          <w:p w14:paraId="7B446D60" w14:textId="79C96AD8"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36" w:author="Author">
              <w:r w:rsidRPr="0073170E" w:rsidDel="003C27AA">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restricted Tier 1 own fund items that are eligible to meet the SCR.</w:t>
            </w:r>
            <w:r w:rsidRPr="0073170E">
              <w:rPr>
                <w:rFonts w:ascii="Times New Roman" w:hAnsi="Times New Roman" w:cs="Times New Roman"/>
                <w:sz w:val="20"/>
                <w:szCs w:val="20"/>
              </w:rPr>
              <w:br/>
            </w:r>
          </w:p>
        </w:tc>
      </w:tr>
      <w:tr w:rsidR="00B00BBB" w:rsidRPr="00C76D9F" w14:paraId="39B39895" w14:textId="77777777" w:rsidTr="0073170E">
        <w:trPr>
          <w:trHeight w:val="1035"/>
        </w:trPr>
        <w:tc>
          <w:tcPr>
            <w:tcW w:w="1843" w:type="dxa"/>
            <w:gridSpan w:val="2"/>
            <w:hideMark/>
          </w:tcPr>
          <w:p w14:paraId="21CE00B5"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R0540/C0040</w:t>
            </w:r>
          </w:p>
          <w:p w14:paraId="76FDF29F"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(D50)</w:t>
            </w:r>
          </w:p>
        </w:tc>
        <w:tc>
          <w:tcPr>
            <w:tcW w:w="2835" w:type="dxa"/>
            <w:hideMark/>
          </w:tcPr>
          <w:p w14:paraId="0751B9E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 – tier 2</w:t>
            </w:r>
          </w:p>
        </w:tc>
        <w:tc>
          <w:tcPr>
            <w:tcW w:w="4536" w:type="dxa"/>
            <w:gridSpan w:val="2"/>
            <w:hideMark/>
          </w:tcPr>
          <w:p w14:paraId="65564575" w14:textId="3F14CFF6"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37" w:author="Author">
              <w:r w:rsidRPr="0073170E" w:rsidDel="003C27AA">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Tier 2 own fund items that are eligible to meet the SCR. </w:t>
            </w:r>
          </w:p>
        </w:tc>
      </w:tr>
      <w:tr w:rsidR="00B00BBB" w:rsidRPr="00C76D9F" w14:paraId="5D8D21D8" w14:textId="77777777" w:rsidTr="0073170E">
        <w:trPr>
          <w:trHeight w:val="1020"/>
        </w:trPr>
        <w:tc>
          <w:tcPr>
            <w:tcW w:w="1843" w:type="dxa"/>
            <w:gridSpan w:val="2"/>
            <w:hideMark/>
          </w:tcPr>
          <w:p w14:paraId="39F1685E"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R0540/C0050</w:t>
            </w:r>
          </w:p>
          <w:p w14:paraId="7D3DA8A0"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(E50)</w:t>
            </w:r>
          </w:p>
        </w:tc>
        <w:tc>
          <w:tcPr>
            <w:tcW w:w="2835" w:type="dxa"/>
            <w:hideMark/>
          </w:tcPr>
          <w:p w14:paraId="417AF11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SCR – tier 3</w:t>
            </w:r>
          </w:p>
        </w:tc>
        <w:tc>
          <w:tcPr>
            <w:tcW w:w="4536" w:type="dxa"/>
            <w:gridSpan w:val="2"/>
            <w:hideMark/>
          </w:tcPr>
          <w:p w14:paraId="24800002" w14:textId="1C7AF500"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38" w:author="Author">
              <w:r w:rsidRPr="0073170E" w:rsidDel="003C27AA">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Tier 3 own fund items that are eligible to meet the SCR. </w:t>
            </w:r>
          </w:p>
        </w:tc>
      </w:tr>
      <w:tr w:rsidR="00B00BBB" w:rsidRPr="00C76D9F" w14:paraId="57C18E02" w14:textId="77777777" w:rsidTr="0073170E">
        <w:trPr>
          <w:trHeight w:val="735"/>
        </w:trPr>
        <w:tc>
          <w:tcPr>
            <w:tcW w:w="1843" w:type="dxa"/>
            <w:gridSpan w:val="2"/>
            <w:hideMark/>
          </w:tcPr>
          <w:p w14:paraId="0A584280"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R0550/C0010</w:t>
            </w:r>
          </w:p>
          <w:p w14:paraId="76FBD29B"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(A51)</w:t>
            </w:r>
          </w:p>
        </w:tc>
        <w:tc>
          <w:tcPr>
            <w:tcW w:w="2835" w:type="dxa"/>
            <w:hideMark/>
          </w:tcPr>
          <w:p w14:paraId="35CB87A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MCR</w:t>
            </w:r>
          </w:p>
        </w:tc>
        <w:tc>
          <w:tcPr>
            <w:tcW w:w="4536" w:type="dxa"/>
            <w:gridSpan w:val="2"/>
            <w:hideMark/>
          </w:tcPr>
          <w:p w14:paraId="5C2021E7" w14:textId="409BF5F5"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of own fund items that are eligible to meet the MCR. </w:t>
            </w:r>
          </w:p>
        </w:tc>
      </w:tr>
      <w:tr w:rsidR="00B00BBB" w:rsidRPr="00C76D9F" w14:paraId="19AD9814" w14:textId="77777777" w:rsidTr="0073170E">
        <w:trPr>
          <w:trHeight w:val="1020"/>
        </w:trPr>
        <w:tc>
          <w:tcPr>
            <w:tcW w:w="1843" w:type="dxa"/>
            <w:gridSpan w:val="2"/>
            <w:hideMark/>
          </w:tcPr>
          <w:p w14:paraId="3771BC91"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R0550/C0020</w:t>
            </w:r>
          </w:p>
          <w:p w14:paraId="215BD85A"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(B51)</w:t>
            </w:r>
          </w:p>
        </w:tc>
        <w:tc>
          <w:tcPr>
            <w:tcW w:w="2835" w:type="dxa"/>
            <w:hideMark/>
          </w:tcPr>
          <w:p w14:paraId="5B87A7B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 tier 1 unrestricted </w:t>
            </w:r>
          </w:p>
        </w:tc>
        <w:tc>
          <w:tcPr>
            <w:tcW w:w="4536" w:type="dxa"/>
            <w:gridSpan w:val="2"/>
            <w:hideMark/>
          </w:tcPr>
          <w:p w14:paraId="7E3A326E" w14:textId="3415B24E"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39" w:author="Author">
              <w:r w:rsidRPr="0073170E" w:rsidDel="003C27AA">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unrestricted Tier 1 own fund items that are eligible to meet the MCR. </w:t>
            </w:r>
          </w:p>
        </w:tc>
      </w:tr>
      <w:tr w:rsidR="00B00BBB" w:rsidRPr="00C76D9F" w14:paraId="1F396DED" w14:textId="77777777" w:rsidTr="0073170E">
        <w:trPr>
          <w:trHeight w:val="1020"/>
        </w:trPr>
        <w:tc>
          <w:tcPr>
            <w:tcW w:w="1843" w:type="dxa"/>
            <w:gridSpan w:val="2"/>
            <w:hideMark/>
          </w:tcPr>
          <w:p w14:paraId="33B00352"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R0550/C0030</w:t>
            </w:r>
          </w:p>
          <w:p w14:paraId="027C224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(C51)</w:t>
            </w:r>
          </w:p>
        </w:tc>
        <w:tc>
          <w:tcPr>
            <w:tcW w:w="2835" w:type="dxa"/>
            <w:hideMark/>
          </w:tcPr>
          <w:p w14:paraId="6F3BCE30"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Total eligible own funds to meet the MCR – tier 1 restricted </w:t>
            </w:r>
          </w:p>
        </w:tc>
        <w:tc>
          <w:tcPr>
            <w:tcW w:w="4536" w:type="dxa"/>
            <w:gridSpan w:val="2"/>
            <w:hideMark/>
          </w:tcPr>
          <w:p w14:paraId="646203D2" w14:textId="3F6621BE"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40" w:author="Author">
              <w:r w:rsidRPr="0073170E" w:rsidDel="003C27AA">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amount of restricted Tier 1 own fund items that are eligible to meet the MCR.</w:t>
            </w:r>
          </w:p>
        </w:tc>
      </w:tr>
      <w:tr w:rsidR="00B00BBB" w:rsidRPr="00C76D9F" w14:paraId="4BFBA875" w14:textId="77777777" w:rsidTr="0073170E">
        <w:trPr>
          <w:trHeight w:val="1020"/>
        </w:trPr>
        <w:tc>
          <w:tcPr>
            <w:tcW w:w="1843" w:type="dxa"/>
            <w:gridSpan w:val="2"/>
            <w:hideMark/>
          </w:tcPr>
          <w:p w14:paraId="793AE061"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R0550/C0040</w:t>
            </w:r>
          </w:p>
          <w:p w14:paraId="62BEEDC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(D51)</w:t>
            </w:r>
          </w:p>
        </w:tc>
        <w:tc>
          <w:tcPr>
            <w:tcW w:w="2835" w:type="dxa"/>
            <w:hideMark/>
          </w:tcPr>
          <w:p w14:paraId="51B51E4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Total eligible own funds to meet the MCR – tier 2</w:t>
            </w:r>
          </w:p>
        </w:tc>
        <w:tc>
          <w:tcPr>
            <w:tcW w:w="4536" w:type="dxa"/>
            <w:gridSpan w:val="2"/>
            <w:hideMark/>
          </w:tcPr>
          <w:p w14:paraId="2C582121" w14:textId="4C2953D5" w:rsidR="00B00BBB" w:rsidRPr="0073170E" w:rsidRDefault="00B00BBB" w:rsidP="003C27AA">
            <w:pPr>
              <w:rPr>
                <w:rFonts w:ascii="Times New Roman" w:hAnsi="Times New Roman" w:cs="Times New Roman"/>
                <w:sz w:val="20"/>
                <w:szCs w:val="20"/>
              </w:rPr>
            </w:pPr>
            <w:r w:rsidRPr="0073170E">
              <w:rPr>
                <w:rFonts w:ascii="Times New Roman" w:hAnsi="Times New Roman" w:cs="Times New Roman"/>
                <w:sz w:val="20"/>
                <w:szCs w:val="20"/>
              </w:rPr>
              <w:t xml:space="preserve">This is the </w:t>
            </w:r>
            <w:del w:id="141" w:author="Author">
              <w:r w:rsidRPr="0073170E" w:rsidDel="003C27AA">
                <w:rPr>
                  <w:rFonts w:ascii="Times New Roman" w:hAnsi="Times New Roman" w:cs="Times New Roman"/>
                  <w:sz w:val="20"/>
                  <w:szCs w:val="20"/>
                </w:rPr>
                <w:delText xml:space="preserve">total </w:delText>
              </w:r>
            </w:del>
            <w:r w:rsidRPr="0073170E">
              <w:rPr>
                <w:rFonts w:ascii="Times New Roman" w:hAnsi="Times New Roman" w:cs="Times New Roman"/>
                <w:sz w:val="20"/>
                <w:szCs w:val="20"/>
              </w:rPr>
              <w:t xml:space="preserve">amount of Tier 2 basic own fund items that are eligible to meet the MCR. </w:t>
            </w:r>
          </w:p>
        </w:tc>
      </w:tr>
      <w:tr w:rsidR="00B00BBB" w:rsidRPr="00C22F09" w14:paraId="4477A9C3" w14:textId="77777777" w:rsidTr="0073170E">
        <w:trPr>
          <w:trHeight w:val="1020"/>
        </w:trPr>
        <w:tc>
          <w:tcPr>
            <w:tcW w:w="1843" w:type="dxa"/>
            <w:gridSpan w:val="2"/>
            <w:hideMark/>
          </w:tcPr>
          <w:p w14:paraId="107A768F" w14:textId="77777777" w:rsidR="00B00BBB" w:rsidRPr="00C22F09" w:rsidRDefault="00B00BBB" w:rsidP="00C76D9F">
            <w:pPr>
              <w:rPr>
                <w:rFonts w:ascii="Times New Roman" w:hAnsi="Times New Roman" w:cs="Times New Roman"/>
                <w:sz w:val="20"/>
                <w:szCs w:val="20"/>
              </w:rPr>
            </w:pPr>
            <w:r w:rsidRPr="00C22F09">
              <w:rPr>
                <w:rFonts w:ascii="Times New Roman" w:hAnsi="Times New Roman" w:cs="Times New Roman"/>
                <w:sz w:val="20"/>
                <w:szCs w:val="20"/>
              </w:rPr>
              <w:t>R0580/C0010</w:t>
            </w:r>
          </w:p>
          <w:p w14:paraId="45230E8F" w14:textId="77777777" w:rsidR="00B00BBB" w:rsidRPr="00C22F09" w:rsidRDefault="00B00BBB" w:rsidP="00C76D9F">
            <w:pPr>
              <w:rPr>
                <w:rFonts w:ascii="Times New Roman" w:hAnsi="Times New Roman" w:cs="Times New Roman"/>
                <w:sz w:val="20"/>
                <w:szCs w:val="20"/>
              </w:rPr>
            </w:pPr>
            <w:r w:rsidRPr="00C22F09">
              <w:rPr>
                <w:rFonts w:ascii="Times New Roman" w:hAnsi="Times New Roman" w:cs="Times New Roman"/>
                <w:sz w:val="20"/>
                <w:szCs w:val="20"/>
              </w:rPr>
              <w:t>(A52)</w:t>
            </w:r>
          </w:p>
        </w:tc>
        <w:tc>
          <w:tcPr>
            <w:tcW w:w="2835" w:type="dxa"/>
            <w:hideMark/>
          </w:tcPr>
          <w:p w14:paraId="6CF27025" w14:textId="77777777" w:rsidR="00B00BBB" w:rsidRPr="00C22F09" w:rsidRDefault="00B00BBB" w:rsidP="00C76D9F">
            <w:pPr>
              <w:rPr>
                <w:rFonts w:ascii="Times New Roman" w:hAnsi="Times New Roman" w:cs="Times New Roman"/>
                <w:sz w:val="20"/>
                <w:szCs w:val="20"/>
              </w:rPr>
            </w:pPr>
            <w:r w:rsidRPr="00C22F09">
              <w:rPr>
                <w:rFonts w:ascii="Times New Roman" w:hAnsi="Times New Roman" w:cs="Times New Roman"/>
                <w:sz w:val="20"/>
                <w:szCs w:val="20"/>
              </w:rPr>
              <w:t xml:space="preserve">SCR </w:t>
            </w:r>
          </w:p>
        </w:tc>
        <w:tc>
          <w:tcPr>
            <w:tcW w:w="4536" w:type="dxa"/>
            <w:gridSpan w:val="2"/>
            <w:hideMark/>
          </w:tcPr>
          <w:p w14:paraId="1A438DE0" w14:textId="77777777" w:rsidR="00B00BBB" w:rsidRPr="00C22F09" w:rsidRDefault="00B00BBB" w:rsidP="00AD3709">
            <w:pPr>
              <w:rPr>
                <w:ins w:id="142" w:author="Author"/>
                <w:rFonts w:ascii="Times New Roman" w:hAnsi="Times New Roman" w:cs="Times New Roman"/>
                <w:sz w:val="20"/>
                <w:szCs w:val="20"/>
              </w:rPr>
            </w:pPr>
            <w:r w:rsidRPr="00C22F09">
              <w:rPr>
                <w:rFonts w:ascii="Times New Roman" w:hAnsi="Times New Roman" w:cs="Times New Roman"/>
                <w:sz w:val="20"/>
                <w:szCs w:val="20"/>
              </w:rPr>
              <w:t xml:space="preserve">This is the total SCR of the undertaking as a whole and shall correspond to the SCR </w:t>
            </w:r>
            <w:r w:rsidR="008E0F36" w:rsidRPr="00C22F09">
              <w:rPr>
                <w:rFonts w:ascii="Times New Roman" w:hAnsi="Times New Roman" w:cs="Times New Roman"/>
                <w:sz w:val="20"/>
                <w:szCs w:val="20"/>
              </w:rPr>
              <w:t>reported</w:t>
            </w:r>
            <w:r w:rsidRPr="00C22F09">
              <w:rPr>
                <w:rFonts w:ascii="Times New Roman" w:hAnsi="Times New Roman" w:cs="Times New Roman"/>
                <w:sz w:val="20"/>
                <w:szCs w:val="20"/>
              </w:rPr>
              <w:t xml:space="preserve"> on the relevant SCR template.</w:t>
            </w:r>
          </w:p>
          <w:p w14:paraId="2BC5205F" w14:textId="45CD6971" w:rsidR="00C22F09" w:rsidRPr="00C22F09" w:rsidRDefault="00C22F09" w:rsidP="00C22F09">
            <w:pPr>
              <w:rPr>
                <w:rFonts w:ascii="Times New Roman" w:hAnsi="Times New Roman" w:cs="Times New Roman"/>
                <w:sz w:val="20"/>
                <w:szCs w:val="20"/>
              </w:rPr>
            </w:pPr>
            <w:ins w:id="143" w:author="Author">
              <w:r w:rsidRPr="0043482E">
                <w:rPr>
                  <w:rFonts w:ascii="Times New Roman" w:hAnsi="Times New Roman" w:cs="Times New Roman"/>
                  <w:sz w:val="20"/>
                  <w:szCs w:val="20"/>
                  <w:rPrChange w:id="144" w:author="Author">
                    <w:rPr>
                      <w:rFonts w:ascii="Times New Roman" w:hAnsi="Times New Roman"/>
                      <w:sz w:val="20"/>
                      <w:szCs w:val="20"/>
                      <w:lang w:val="en-US"/>
                    </w:rPr>
                  </w:rPrChange>
                </w:rPr>
                <w:t xml:space="preserve">For quarterly reporting this is the latest SCR to be calculated and reported in accordance with articles 103 to 127 of Directive 2009/138/EC, either the annual one or a more recent one in case the SCR has been recalculated (e.g. due to a change in risk profile), including capital add on. </w:t>
              </w:r>
            </w:ins>
          </w:p>
        </w:tc>
      </w:tr>
      <w:tr w:rsidR="00B00BBB" w:rsidRPr="00C76D9F" w14:paraId="7229F60A" w14:textId="77777777" w:rsidTr="0043482E">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5" w:author="Author">
            <w:tblPrEx>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487"/>
          <w:trPrChange w:id="146" w:author="Author">
            <w:trPr>
              <w:gridBefore w:val="2"/>
              <w:trHeight w:val="735"/>
            </w:trPr>
          </w:trPrChange>
        </w:trPr>
        <w:tc>
          <w:tcPr>
            <w:tcW w:w="1843" w:type="dxa"/>
            <w:gridSpan w:val="2"/>
            <w:hideMark/>
            <w:tcPrChange w:id="147" w:author="Author">
              <w:tcPr>
                <w:tcW w:w="1843" w:type="dxa"/>
                <w:gridSpan w:val="3"/>
                <w:hideMark/>
              </w:tcPr>
            </w:tcPrChange>
          </w:tcPr>
          <w:p w14:paraId="3DB8821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R0600/C0010</w:t>
            </w:r>
          </w:p>
          <w:p w14:paraId="6A63ADE7"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(A53)</w:t>
            </w:r>
          </w:p>
        </w:tc>
        <w:tc>
          <w:tcPr>
            <w:tcW w:w="2835" w:type="dxa"/>
            <w:hideMark/>
            <w:tcPrChange w:id="148" w:author="Author">
              <w:tcPr>
                <w:tcW w:w="2835" w:type="dxa"/>
                <w:gridSpan w:val="2"/>
                <w:hideMark/>
              </w:tcPr>
            </w:tcPrChange>
          </w:tcPr>
          <w:p w14:paraId="0D13794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MCR </w:t>
            </w:r>
          </w:p>
        </w:tc>
        <w:tc>
          <w:tcPr>
            <w:tcW w:w="4536" w:type="dxa"/>
            <w:gridSpan w:val="2"/>
            <w:hideMark/>
            <w:tcPrChange w:id="149" w:author="Author">
              <w:tcPr>
                <w:tcW w:w="4536" w:type="dxa"/>
                <w:gridSpan w:val="4"/>
                <w:hideMark/>
              </w:tcPr>
            </w:tcPrChange>
          </w:tcPr>
          <w:p w14:paraId="3F210E2F" w14:textId="5A1F22E2" w:rsidR="00B00BBB" w:rsidRPr="0073170E" w:rsidRDefault="00B00BBB" w:rsidP="00AD3709">
            <w:pPr>
              <w:rPr>
                <w:rFonts w:ascii="Times New Roman" w:hAnsi="Times New Roman" w:cs="Times New Roman"/>
                <w:sz w:val="20"/>
                <w:szCs w:val="20"/>
              </w:rPr>
            </w:pPr>
            <w:r w:rsidRPr="0073170E">
              <w:rPr>
                <w:rFonts w:ascii="Times New Roman" w:hAnsi="Times New Roman" w:cs="Times New Roman"/>
                <w:sz w:val="20"/>
                <w:szCs w:val="20"/>
              </w:rPr>
              <w:t xml:space="preserve">This is the MCR of the undertaking and shall correspond to the total MCR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in </w:t>
            </w:r>
            <w:r w:rsidR="00AD3709">
              <w:rPr>
                <w:rFonts w:ascii="Times New Roman" w:hAnsi="Times New Roman" w:cs="Times New Roman"/>
                <w:sz w:val="20"/>
                <w:szCs w:val="20"/>
              </w:rPr>
              <w:t xml:space="preserve">the relevant MCR </w:t>
            </w:r>
            <w:r w:rsidRPr="0073170E">
              <w:rPr>
                <w:rFonts w:ascii="Times New Roman" w:hAnsi="Times New Roman" w:cs="Times New Roman"/>
                <w:sz w:val="20"/>
                <w:szCs w:val="20"/>
              </w:rPr>
              <w:t>template.</w:t>
            </w:r>
          </w:p>
        </w:tc>
      </w:tr>
      <w:tr w:rsidR="00B00BBB" w:rsidRPr="00C76D9F" w14:paraId="07B8B66E" w14:textId="77777777" w:rsidTr="0073170E">
        <w:trPr>
          <w:trHeight w:val="735"/>
        </w:trPr>
        <w:tc>
          <w:tcPr>
            <w:tcW w:w="1843" w:type="dxa"/>
            <w:gridSpan w:val="2"/>
            <w:hideMark/>
          </w:tcPr>
          <w:p w14:paraId="4ED0DD16"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R0620/C0010</w:t>
            </w:r>
          </w:p>
          <w:p w14:paraId="3DBE6DC8"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(A54)</w:t>
            </w:r>
          </w:p>
        </w:tc>
        <w:tc>
          <w:tcPr>
            <w:tcW w:w="2835" w:type="dxa"/>
            <w:hideMark/>
          </w:tcPr>
          <w:p w14:paraId="4D8674DC"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SCR </w:t>
            </w:r>
          </w:p>
        </w:tc>
        <w:tc>
          <w:tcPr>
            <w:tcW w:w="4536" w:type="dxa"/>
            <w:gridSpan w:val="2"/>
            <w:hideMark/>
          </w:tcPr>
          <w:p w14:paraId="78DE6AEB" w14:textId="687C5E6E" w:rsidR="00B00BBB" w:rsidRPr="0073170E" w:rsidRDefault="00B00BBB" w:rsidP="00E07E0D">
            <w:pPr>
              <w:rPr>
                <w:rFonts w:ascii="Times New Roman" w:hAnsi="Times New Roman" w:cs="Times New Roman"/>
                <w:sz w:val="20"/>
                <w:szCs w:val="20"/>
              </w:rPr>
            </w:pPr>
            <w:r w:rsidRPr="0073170E">
              <w:rPr>
                <w:rFonts w:ascii="Times New Roman" w:hAnsi="Times New Roman" w:cs="Times New Roman"/>
                <w:sz w:val="20"/>
                <w:szCs w:val="20"/>
              </w:rPr>
              <w:t xml:space="preserve">This is the </w:t>
            </w:r>
            <w:ins w:id="150" w:author="Author">
              <w:r w:rsidR="00E07E0D">
                <w:rPr>
                  <w:rFonts w:ascii="Times New Roman" w:hAnsi="Times New Roman" w:cs="Times New Roman"/>
                  <w:sz w:val="20"/>
                  <w:szCs w:val="20"/>
                </w:rPr>
                <w:t xml:space="preserve">solvency </w:t>
              </w:r>
            </w:ins>
            <w:r w:rsidRPr="0073170E">
              <w:rPr>
                <w:rFonts w:ascii="Times New Roman" w:hAnsi="Times New Roman" w:cs="Times New Roman"/>
                <w:sz w:val="20"/>
                <w:szCs w:val="20"/>
              </w:rPr>
              <w:t xml:space="preserve">ratio </w:t>
            </w:r>
            <w:ins w:id="151" w:author="Author">
              <w:r w:rsidR="00E07E0D">
                <w:rPr>
                  <w:rFonts w:ascii="Times New Roman" w:hAnsi="Times New Roman" w:cs="Times New Roman"/>
                  <w:sz w:val="20"/>
                  <w:szCs w:val="20"/>
                </w:rPr>
                <w:t xml:space="preserve">calculated as the total </w:t>
              </w:r>
            </w:ins>
            <w:del w:id="152" w:author="Author">
              <w:r w:rsidRPr="0073170E" w:rsidDel="00E07E0D">
                <w:rPr>
                  <w:rFonts w:ascii="Times New Roman" w:hAnsi="Times New Roman" w:cs="Times New Roman"/>
                  <w:sz w:val="20"/>
                  <w:szCs w:val="20"/>
                </w:rPr>
                <w:delText xml:space="preserve">of </w:delText>
              </w:r>
            </w:del>
            <w:r w:rsidRPr="0073170E">
              <w:rPr>
                <w:rFonts w:ascii="Times New Roman" w:hAnsi="Times New Roman" w:cs="Times New Roman"/>
                <w:sz w:val="20"/>
                <w:szCs w:val="20"/>
              </w:rPr>
              <w:t xml:space="preserve">eligible own funds </w:t>
            </w:r>
            <w:ins w:id="153" w:author="Author">
              <w:r w:rsidR="00E07E0D">
                <w:rPr>
                  <w:rFonts w:ascii="Times New Roman" w:hAnsi="Times New Roman" w:cs="Times New Roman"/>
                  <w:sz w:val="20"/>
                  <w:szCs w:val="20"/>
                </w:rPr>
                <w:t xml:space="preserve">to meet the SCR divided by </w:t>
              </w:r>
            </w:ins>
            <w:del w:id="154" w:author="Author">
              <w:r w:rsidRPr="0073170E" w:rsidDel="00E07E0D">
                <w:rPr>
                  <w:rFonts w:ascii="Times New Roman" w:hAnsi="Times New Roman" w:cs="Times New Roman"/>
                  <w:sz w:val="20"/>
                  <w:szCs w:val="20"/>
                </w:rPr>
                <w:delText xml:space="preserve">to </w:delText>
              </w:r>
            </w:del>
            <w:r w:rsidRPr="0073170E">
              <w:rPr>
                <w:rFonts w:ascii="Times New Roman" w:hAnsi="Times New Roman" w:cs="Times New Roman"/>
                <w:sz w:val="20"/>
                <w:szCs w:val="20"/>
              </w:rPr>
              <w:t>the SCR</w:t>
            </w:r>
            <w:ins w:id="155" w:author="Author">
              <w:r w:rsidR="00E07E0D">
                <w:rPr>
                  <w:rFonts w:ascii="Times New Roman" w:hAnsi="Times New Roman" w:cs="Times New Roman"/>
                  <w:sz w:val="20"/>
                  <w:szCs w:val="20"/>
                </w:rPr>
                <w:t xml:space="preserve"> amount</w:t>
              </w:r>
            </w:ins>
            <w:r w:rsidRPr="0073170E">
              <w:rPr>
                <w:rFonts w:ascii="Times New Roman" w:hAnsi="Times New Roman" w:cs="Times New Roman"/>
                <w:sz w:val="20"/>
                <w:szCs w:val="20"/>
              </w:rPr>
              <w:t xml:space="preserve">. </w:t>
            </w:r>
          </w:p>
        </w:tc>
      </w:tr>
      <w:tr w:rsidR="00B00BBB" w:rsidRPr="00C76D9F" w14:paraId="2B747075" w14:textId="77777777" w:rsidTr="0073170E">
        <w:trPr>
          <w:trHeight w:val="735"/>
        </w:trPr>
        <w:tc>
          <w:tcPr>
            <w:tcW w:w="1843" w:type="dxa"/>
            <w:gridSpan w:val="2"/>
            <w:hideMark/>
          </w:tcPr>
          <w:p w14:paraId="543B5394"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R0640/C0010</w:t>
            </w:r>
          </w:p>
          <w:p w14:paraId="030248C2"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(A55)</w:t>
            </w:r>
          </w:p>
        </w:tc>
        <w:tc>
          <w:tcPr>
            <w:tcW w:w="2835" w:type="dxa"/>
            <w:hideMark/>
          </w:tcPr>
          <w:p w14:paraId="09ADF4D9" w14:textId="77777777" w:rsidR="00B00BBB" w:rsidRPr="0073170E" w:rsidRDefault="00B00BBB" w:rsidP="00C76D9F">
            <w:pPr>
              <w:rPr>
                <w:rFonts w:ascii="Times New Roman" w:hAnsi="Times New Roman" w:cs="Times New Roman"/>
                <w:sz w:val="20"/>
                <w:szCs w:val="20"/>
              </w:rPr>
            </w:pPr>
            <w:r w:rsidRPr="0073170E">
              <w:rPr>
                <w:rFonts w:ascii="Times New Roman" w:hAnsi="Times New Roman" w:cs="Times New Roman"/>
                <w:sz w:val="20"/>
                <w:szCs w:val="20"/>
              </w:rPr>
              <w:t xml:space="preserve">Ratio of eligible own funds to MCR </w:t>
            </w:r>
          </w:p>
        </w:tc>
        <w:tc>
          <w:tcPr>
            <w:tcW w:w="4536" w:type="dxa"/>
            <w:gridSpan w:val="2"/>
            <w:hideMark/>
          </w:tcPr>
          <w:p w14:paraId="466BAA63" w14:textId="063F949B" w:rsidR="00B00BBB" w:rsidRPr="0073170E" w:rsidRDefault="00AD3709" w:rsidP="00E07E0D">
            <w:pPr>
              <w:rPr>
                <w:rFonts w:ascii="Times New Roman" w:hAnsi="Times New Roman" w:cs="Times New Roman"/>
                <w:sz w:val="20"/>
                <w:szCs w:val="20"/>
              </w:rPr>
            </w:pPr>
            <w:r>
              <w:rPr>
                <w:rFonts w:ascii="Times New Roman" w:hAnsi="Times New Roman" w:cs="Times New Roman"/>
                <w:sz w:val="20"/>
                <w:szCs w:val="20"/>
              </w:rPr>
              <w:t>T</w:t>
            </w:r>
            <w:r w:rsidR="00B00BBB" w:rsidRPr="0073170E">
              <w:rPr>
                <w:rFonts w:ascii="Times New Roman" w:hAnsi="Times New Roman" w:cs="Times New Roman"/>
                <w:sz w:val="20"/>
                <w:szCs w:val="20"/>
              </w:rPr>
              <w:t xml:space="preserve">his is the </w:t>
            </w:r>
            <w:ins w:id="156" w:author="Author">
              <w:r w:rsidR="00E07E0D">
                <w:rPr>
                  <w:rFonts w:ascii="Times New Roman" w:hAnsi="Times New Roman" w:cs="Times New Roman"/>
                  <w:sz w:val="20"/>
                  <w:szCs w:val="20"/>
                </w:rPr>
                <w:t xml:space="preserve">MCR </w:t>
              </w:r>
            </w:ins>
            <w:r w:rsidR="00B00BBB" w:rsidRPr="0073170E">
              <w:rPr>
                <w:rFonts w:ascii="Times New Roman" w:hAnsi="Times New Roman" w:cs="Times New Roman"/>
                <w:sz w:val="20"/>
                <w:szCs w:val="20"/>
              </w:rPr>
              <w:t xml:space="preserve">ratio </w:t>
            </w:r>
            <w:ins w:id="157" w:author="Author">
              <w:r w:rsidR="00E07E0D">
                <w:rPr>
                  <w:rFonts w:ascii="Times New Roman" w:hAnsi="Times New Roman" w:cs="Times New Roman"/>
                  <w:sz w:val="20"/>
                  <w:szCs w:val="20"/>
                </w:rPr>
                <w:t xml:space="preserve">calculated as the total </w:t>
              </w:r>
            </w:ins>
            <w:r w:rsidR="00B00BBB" w:rsidRPr="0073170E">
              <w:rPr>
                <w:rFonts w:ascii="Times New Roman" w:hAnsi="Times New Roman" w:cs="Times New Roman"/>
                <w:sz w:val="20"/>
                <w:szCs w:val="20"/>
              </w:rPr>
              <w:t xml:space="preserve">of eligible own funds </w:t>
            </w:r>
            <w:ins w:id="158" w:author="Author">
              <w:r w:rsidR="00E07E0D">
                <w:rPr>
                  <w:rFonts w:ascii="Times New Roman" w:hAnsi="Times New Roman" w:cs="Times New Roman"/>
                  <w:sz w:val="20"/>
                  <w:szCs w:val="20"/>
                </w:rPr>
                <w:t>to meet the MCR divided by</w:t>
              </w:r>
            </w:ins>
            <w:del w:id="159" w:author="Author">
              <w:r w:rsidR="00B00BBB" w:rsidRPr="0073170E" w:rsidDel="00E07E0D">
                <w:rPr>
                  <w:rFonts w:ascii="Times New Roman" w:hAnsi="Times New Roman" w:cs="Times New Roman"/>
                  <w:sz w:val="20"/>
                  <w:szCs w:val="20"/>
                </w:rPr>
                <w:delText>to</w:delText>
              </w:r>
            </w:del>
            <w:r w:rsidR="00B00BBB" w:rsidRPr="0073170E">
              <w:rPr>
                <w:rFonts w:ascii="Times New Roman" w:hAnsi="Times New Roman" w:cs="Times New Roman"/>
                <w:sz w:val="20"/>
                <w:szCs w:val="20"/>
              </w:rPr>
              <w:t xml:space="preserve"> the MCR</w:t>
            </w:r>
            <w:ins w:id="160" w:author="Author">
              <w:r w:rsidR="00E07E0D">
                <w:rPr>
                  <w:rFonts w:ascii="Times New Roman" w:hAnsi="Times New Roman" w:cs="Times New Roman"/>
                  <w:sz w:val="20"/>
                  <w:szCs w:val="20"/>
                </w:rPr>
                <w:t xml:space="preserve"> amount</w:t>
              </w:r>
            </w:ins>
            <w:r w:rsidR="00B00BBB" w:rsidRPr="0073170E">
              <w:rPr>
                <w:rFonts w:ascii="Times New Roman" w:hAnsi="Times New Roman" w:cs="Times New Roman"/>
                <w:sz w:val="20"/>
                <w:szCs w:val="20"/>
              </w:rPr>
              <w:t>.</w:t>
            </w:r>
          </w:p>
        </w:tc>
      </w:tr>
      <w:tr w:rsidR="00016BE4" w:rsidRPr="00C76D9F" w14:paraId="47AE5C87" w14:textId="77777777" w:rsidTr="0073170E">
        <w:trPr>
          <w:gridAfter w:val="1"/>
          <w:wAfter w:w="7" w:type="dxa"/>
          <w:trHeight w:val="343"/>
        </w:trPr>
        <w:tc>
          <w:tcPr>
            <w:tcW w:w="9207" w:type="dxa"/>
            <w:gridSpan w:val="4"/>
            <w:tcBorders>
              <w:top w:val="single" w:sz="4" w:space="0" w:color="auto"/>
              <w:left w:val="nil"/>
              <w:bottom w:val="single" w:sz="4" w:space="0" w:color="auto"/>
              <w:right w:val="nil"/>
            </w:tcBorders>
            <w:hideMark/>
          </w:tcPr>
          <w:p w14:paraId="2D30E42D" w14:textId="188CD59D" w:rsidR="00016BE4" w:rsidRPr="0073170E" w:rsidRDefault="00016BE4" w:rsidP="0073170E">
            <w:pPr>
              <w:spacing w:before="120" w:after="120"/>
              <w:rPr>
                <w:rFonts w:ascii="Times New Roman" w:hAnsi="Times New Roman" w:cs="Times New Roman"/>
                <w:sz w:val="20"/>
                <w:szCs w:val="20"/>
              </w:rPr>
            </w:pPr>
            <w:r w:rsidRPr="0073170E">
              <w:rPr>
                <w:rFonts w:ascii="Times New Roman" w:hAnsi="Times New Roman" w:cs="Times New Roman"/>
                <w:sz w:val="20"/>
                <w:szCs w:val="20"/>
              </w:rPr>
              <w:t> </w:t>
            </w:r>
            <w:r w:rsidRPr="00C76D9F">
              <w:rPr>
                <w:rFonts w:ascii="Times New Roman" w:hAnsi="Times New Roman" w:cs="Times New Roman"/>
                <w:b/>
                <w:bCs/>
                <w:sz w:val="20"/>
                <w:szCs w:val="20"/>
              </w:rPr>
              <w:t>Reconciliation Reserve</w:t>
            </w:r>
            <w:r w:rsidRPr="0073170E">
              <w:rPr>
                <w:rFonts w:ascii="Times New Roman" w:hAnsi="Times New Roman" w:cs="Times New Roman"/>
                <w:sz w:val="20"/>
                <w:szCs w:val="20"/>
              </w:rPr>
              <w:t> </w:t>
            </w:r>
          </w:p>
        </w:tc>
      </w:tr>
      <w:tr w:rsidR="00016BE4" w:rsidRPr="00C76D9F" w14:paraId="5CC1B8A6" w14:textId="77777777" w:rsidTr="0073170E">
        <w:trPr>
          <w:gridAfter w:val="1"/>
          <w:wAfter w:w="7" w:type="dxa"/>
          <w:trHeight w:val="558"/>
        </w:trPr>
        <w:tc>
          <w:tcPr>
            <w:tcW w:w="1843" w:type="dxa"/>
            <w:gridSpan w:val="2"/>
            <w:tcBorders>
              <w:top w:val="single" w:sz="4" w:space="0" w:color="auto"/>
            </w:tcBorders>
            <w:hideMark/>
          </w:tcPr>
          <w:p w14:paraId="07207A24" w14:textId="723FD4A5"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R0700/C00</w:t>
            </w:r>
            <w:del w:id="161" w:author="Author">
              <w:r w:rsidRPr="0073170E" w:rsidDel="00636F5B">
                <w:rPr>
                  <w:rFonts w:ascii="Times New Roman" w:hAnsi="Times New Roman" w:cs="Times New Roman"/>
                  <w:sz w:val="20"/>
                  <w:szCs w:val="20"/>
                </w:rPr>
                <w:delText>1</w:delText>
              </w:r>
            </w:del>
            <w:ins w:id="162" w:author="Author">
              <w:r w:rsidR="00636F5B">
                <w:rPr>
                  <w:rFonts w:ascii="Times New Roman" w:hAnsi="Times New Roman" w:cs="Times New Roman"/>
                  <w:sz w:val="20"/>
                  <w:szCs w:val="20"/>
                </w:rPr>
                <w:t>6</w:t>
              </w:r>
            </w:ins>
            <w:r w:rsidRPr="0073170E">
              <w:rPr>
                <w:rFonts w:ascii="Times New Roman" w:hAnsi="Times New Roman" w:cs="Times New Roman"/>
                <w:sz w:val="20"/>
                <w:szCs w:val="20"/>
              </w:rPr>
              <w:t>0</w:t>
            </w:r>
          </w:p>
          <w:p w14:paraId="03FA7B6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(B23)</w:t>
            </w:r>
          </w:p>
        </w:tc>
        <w:tc>
          <w:tcPr>
            <w:tcW w:w="2835" w:type="dxa"/>
            <w:tcBorders>
              <w:top w:val="single" w:sz="4" w:space="0" w:color="auto"/>
            </w:tcBorders>
            <w:hideMark/>
          </w:tcPr>
          <w:p w14:paraId="3B5D5E29"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Excess of assets over liabilities</w:t>
            </w:r>
          </w:p>
        </w:tc>
        <w:tc>
          <w:tcPr>
            <w:tcW w:w="4529" w:type="dxa"/>
            <w:tcBorders>
              <w:top w:val="single" w:sz="4" w:space="0" w:color="auto"/>
            </w:tcBorders>
            <w:hideMark/>
          </w:tcPr>
          <w:p w14:paraId="6E6CBDFE" w14:textId="7D5C856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excess of assets over liabilities as </w:t>
            </w:r>
            <w:r w:rsidR="008E0F36">
              <w:rPr>
                <w:rFonts w:ascii="Times New Roman" w:hAnsi="Times New Roman" w:cs="Times New Roman"/>
                <w:sz w:val="20"/>
                <w:szCs w:val="20"/>
              </w:rPr>
              <w:t>reported</w:t>
            </w:r>
            <w:r w:rsidRPr="0073170E">
              <w:rPr>
                <w:rFonts w:ascii="Times New Roman" w:hAnsi="Times New Roman" w:cs="Times New Roman"/>
                <w:sz w:val="20"/>
                <w:szCs w:val="20"/>
              </w:rPr>
              <w:t xml:space="preserve"> </w:t>
            </w:r>
            <w:r w:rsidRPr="00C76D9F">
              <w:rPr>
                <w:rFonts w:ascii="Times New Roman" w:hAnsi="Times New Roman" w:cs="Times New Roman"/>
                <w:sz w:val="20"/>
                <w:szCs w:val="20"/>
              </w:rPr>
              <w:t>i</w:t>
            </w:r>
            <w:r w:rsidRPr="0073170E">
              <w:rPr>
                <w:rFonts w:ascii="Times New Roman" w:hAnsi="Times New Roman" w:cs="Times New Roman"/>
                <w:sz w:val="20"/>
                <w:szCs w:val="20"/>
              </w:rPr>
              <w:t>n the Solvency 2 balance sheet</w:t>
            </w:r>
            <w:r w:rsidRPr="00C76D9F">
              <w:rPr>
                <w:rFonts w:ascii="Times New Roman" w:hAnsi="Times New Roman" w:cs="Times New Roman"/>
                <w:sz w:val="20"/>
                <w:szCs w:val="20"/>
              </w:rPr>
              <w:t>.</w:t>
            </w:r>
          </w:p>
        </w:tc>
      </w:tr>
      <w:tr w:rsidR="00016BE4" w:rsidRPr="00C76D9F" w14:paraId="6F7162FA" w14:textId="77777777" w:rsidTr="0073170E">
        <w:trPr>
          <w:gridAfter w:val="1"/>
          <w:wAfter w:w="7" w:type="dxa"/>
          <w:trHeight w:val="629"/>
        </w:trPr>
        <w:tc>
          <w:tcPr>
            <w:tcW w:w="1843" w:type="dxa"/>
            <w:gridSpan w:val="2"/>
            <w:hideMark/>
          </w:tcPr>
          <w:p w14:paraId="0ED5B06B" w14:textId="15CDA6E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R0710/C00</w:t>
            </w:r>
            <w:ins w:id="163" w:author="Author">
              <w:r w:rsidR="00636F5B">
                <w:rPr>
                  <w:rFonts w:ascii="Times New Roman" w:hAnsi="Times New Roman" w:cs="Times New Roman"/>
                  <w:sz w:val="20"/>
                  <w:szCs w:val="20"/>
                </w:rPr>
                <w:t>6</w:t>
              </w:r>
            </w:ins>
            <w:del w:id="164" w:author="Author">
              <w:r w:rsidRPr="0073170E" w:rsidDel="00636F5B">
                <w:rPr>
                  <w:rFonts w:ascii="Times New Roman" w:hAnsi="Times New Roman" w:cs="Times New Roman"/>
                  <w:sz w:val="20"/>
                  <w:szCs w:val="20"/>
                </w:rPr>
                <w:delText>1</w:delText>
              </w:r>
            </w:del>
            <w:r w:rsidRPr="0073170E">
              <w:rPr>
                <w:rFonts w:ascii="Times New Roman" w:hAnsi="Times New Roman" w:cs="Times New Roman"/>
                <w:sz w:val="20"/>
                <w:szCs w:val="20"/>
              </w:rPr>
              <w:t>0</w:t>
            </w:r>
          </w:p>
          <w:p w14:paraId="36DDB2DE"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(B24)</w:t>
            </w:r>
          </w:p>
        </w:tc>
        <w:tc>
          <w:tcPr>
            <w:tcW w:w="2835" w:type="dxa"/>
            <w:hideMark/>
          </w:tcPr>
          <w:p w14:paraId="7223B8C0" w14:textId="0D61234A"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Own shares </w:t>
            </w:r>
            <w:ins w:id="165" w:author="Author">
              <w:r w:rsidR="002E4346" w:rsidRPr="002E4346">
                <w:rPr>
                  <w:rFonts w:ascii="Times New Roman" w:hAnsi="Times New Roman" w:cs="Times New Roman"/>
                  <w:sz w:val="20"/>
                  <w:szCs w:val="20"/>
                </w:rPr>
                <w:t>(held directly and indirectly)</w:t>
              </w:r>
            </w:ins>
            <w:del w:id="166" w:author="Author">
              <w:r w:rsidRPr="0073170E" w:rsidDel="002E4346">
                <w:rPr>
                  <w:rFonts w:ascii="Times New Roman" w:hAnsi="Times New Roman" w:cs="Times New Roman"/>
                  <w:sz w:val="20"/>
                  <w:szCs w:val="20"/>
                </w:rPr>
                <w:delText>(included as assets on the balance sheet)</w:delText>
              </w:r>
            </w:del>
          </w:p>
        </w:tc>
        <w:tc>
          <w:tcPr>
            <w:tcW w:w="4529" w:type="dxa"/>
            <w:hideMark/>
          </w:tcPr>
          <w:p w14:paraId="1863797C" w14:textId="708481C9" w:rsidR="00016BE4" w:rsidRDefault="00016BE4" w:rsidP="00B04F52">
            <w:pPr>
              <w:rPr>
                <w:ins w:id="167" w:author="Author"/>
                <w:rFonts w:ascii="Times New Roman" w:hAnsi="Times New Roman" w:cs="Times New Roman"/>
                <w:sz w:val="20"/>
                <w:szCs w:val="20"/>
              </w:rPr>
            </w:pPr>
            <w:r w:rsidRPr="0073170E">
              <w:rPr>
                <w:rFonts w:ascii="Times New Roman" w:hAnsi="Times New Roman" w:cs="Times New Roman"/>
                <w:sz w:val="20"/>
                <w:szCs w:val="20"/>
              </w:rPr>
              <w:t xml:space="preserve">This is the amount of own shares held </w:t>
            </w:r>
            <w:ins w:id="168" w:author="Author">
              <w:del w:id="169" w:author="Author">
                <w:r w:rsidR="00B04F52" w:rsidDel="001B269A">
                  <w:rPr>
                    <w:rFonts w:ascii="Times New Roman" w:hAnsi="Times New Roman" w:cs="Times New Roman"/>
                    <w:sz w:val="20"/>
                    <w:szCs w:val="20"/>
                  </w:rPr>
                  <w:delText xml:space="preserve">directly </w:delText>
                </w:r>
              </w:del>
            </w:ins>
            <w:r w:rsidRPr="0073170E">
              <w:rPr>
                <w:rFonts w:ascii="Times New Roman" w:hAnsi="Times New Roman" w:cs="Times New Roman"/>
                <w:sz w:val="20"/>
                <w:szCs w:val="20"/>
              </w:rPr>
              <w:t>by the undertaking</w:t>
            </w:r>
            <w:ins w:id="170" w:author="Author">
              <w:r w:rsidR="001B269A" w:rsidRPr="001B269A">
                <w:rPr>
                  <w:rFonts w:ascii="Times New Roman" w:hAnsi="Times New Roman" w:cs="Times New Roman"/>
                  <w:sz w:val="20"/>
                  <w:szCs w:val="20"/>
                </w:rPr>
                <w:t>, both directly and indirectly</w:t>
              </w:r>
            </w:ins>
            <w:del w:id="171" w:author="Author">
              <w:r w:rsidRPr="0073170E" w:rsidDel="001B269A">
                <w:rPr>
                  <w:rFonts w:ascii="Times New Roman" w:hAnsi="Times New Roman" w:cs="Times New Roman"/>
                  <w:sz w:val="20"/>
                  <w:szCs w:val="20"/>
                </w:rPr>
                <w:delText xml:space="preserve"> </w:delText>
              </w:r>
            </w:del>
            <w:ins w:id="172" w:author="Author">
              <w:del w:id="173" w:author="Author">
                <w:r w:rsidR="00B04F52" w:rsidDel="001B269A">
                  <w:rPr>
                    <w:rFonts w:ascii="Times New Roman" w:hAnsi="Times New Roman" w:cs="Times New Roman"/>
                    <w:sz w:val="20"/>
                    <w:szCs w:val="20"/>
                  </w:rPr>
                  <w:delText xml:space="preserve">and the own shares held </w:delText>
                </w:r>
                <w:r w:rsidR="00B04F52" w:rsidRPr="0043482E" w:rsidDel="001B269A">
                  <w:rPr>
                    <w:rFonts w:ascii="Times New Roman" w:hAnsi="Times New Roman" w:cs="Times New Roman"/>
                    <w:sz w:val="20"/>
                    <w:szCs w:val="20"/>
                    <w:rPrChange w:id="174" w:author="Author">
                      <w:rPr>
                        <w:rFonts w:ascii="Verdana" w:hAnsi="Verdana"/>
                        <w:sz w:val="20"/>
                        <w:szCs w:val="20"/>
                      </w:rPr>
                    </w:rPrChange>
                  </w:rPr>
                  <w:delText>indirectly by any related undertakings’</w:delText>
                </w:r>
              </w:del>
            </w:ins>
            <w:r w:rsidRPr="0073170E">
              <w:rPr>
                <w:rFonts w:ascii="Times New Roman" w:hAnsi="Times New Roman" w:cs="Times New Roman"/>
                <w:sz w:val="20"/>
                <w:szCs w:val="20"/>
              </w:rPr>
              <w:t>.</w:t>
            </w:r>
          </w:p>
          <w:p w14:paraId="5F73903D" w14:textId="7433AFF2" w:rsidR="001B269A" w:rsidRPr="0073170E" w:rsidRDefault="001B269A" w:rsidP="00B04F52">
            <w:pPr>
              <w:rPr>
                <w:rFonts w:ascii="Times New Roman" w:hAnsi="Times New Roman" w:cs="Times New Roman"/>
                <w:sz w:val="20"/>
                <w:szCs w:val="20"/>
              </w:rPr>
            </w:pPr>
          </w:p>
        </w:tc>
      </w:tr>
      <w:tr w:rsidR="00016BE4" w:rsidRPr="00C76D9F" w14:paraId="026CE6D8" w14:textId="77777777" w:rsidTr="0073170E">
        <w:trPr>
          <w:gridAfter w:val="1"/>
          <w:wAfter w:w="7" w:type="dxa"/>
          <w:trHeight w:val="913"/>
        </w:trPr>
        <w:tc>
          <w:tcPr>
            <w:tcW w:w="1843" w:type="dxa"/>
            <w:gridSpan w:val="2"/>
            <w:hideMark/>
          </w:tcPr>
          <w:p w14:paraId="6BEF0375" w14:textId="0D894B48"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R0720/C00</w:t>
            </w:r>
            <w:ins w:id="175" w:author="Author">
              <w:r w:rsidR="00636F5B">
                <w:rPr>
                  <w:rFonts w:ascii="Times New Roman" w:hAnsi="Times New Roman" w:cs="Times New Roman"/>
                  <w:sz w:val="20"/>
                  <w:szCs w:val="20"/>
                </w:rPr>
                <w:t>6</w:t>
              </w:r>
            </w:ins>
            <w:del w:id="176" w:author="Author">
              <w:r w:rsidRPr="0073170E" w:rsidDel="00636F5B">
                <w:rPr>
                  <w:rFonts w:ascii="Times New Roman" w:hAnsi="Times New Roman" w:cs="Times New Roman"/>
                  <w:sz w:val="20"/>
                  <w:szCs w:val="20"/>
                </w:rPr>
                <w:delText>1</w:delText>
              </w:r>
            </w:del>
            <w:r w:rsidRPr="0073170E">
              <w:rPr>
                <w:rFonts w:ascii="Times New Roman" w:hAnsi="Times New Roman" w:cs="Times New Roman"/>
                <w:sz w:val="20"/>
                <w:szCs w:val="20"/>
              </w:rPr>
              <w:t>0</w:t>
            </w:r>
          </w:p>
          <w:p w14:paraId="0EB23FAC" w14:textId="2B3A032E"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(B25)</w:t>
            </w:r>
          </w:p>
        </w:tc>
        <w:tc>
          <w:tcPr>
            <w:tcW w:w="2835" w:type="dxa"/>
            <w:hideMark/>
          </w:tcPr>
          <w:p w14:paraId="67416341" w14:textId="26481074" w:rsidR="00016BE4" w:rsidRPr="0073170E" w:rsidRDefault="00016BE4" w:rsidP="00F5599B">
            <w:pPr>
              <w:rPr>
                <w:rFonts w:ascii="Times New Roman" w:hAnsi="Times New Roman" w:cs="Times New Roman"/>
                <w:sz w:val="20"/>
                <w:szCs w:val="20"/>
              </w:rPr>
            </w:pPr>
            <w:r w:rsidRPr="0073170E">
              <w:rPr>
                <w:rFonts w:ascii="Times New Roman" w:hAnsi="Times New Roman" w:cs="Times New Roman"/>
                <w:sz w:val="20"/>
                <w:szCs w:val="20"/>
              </w:rPr>
              <w:t>Foreseeable dividends, distributions and charges</w:t>
            </w:r>
          </w:p>
        </w:tc>
        <w:tc>
          <w:tcPr>
            <w:tcW w:w="4529" w:type="dxa"/>
            <w:hideMark/>
          </w:tcPr>
          <w:p w14:paraId="5289902D" w14:textId="38FD9B18"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These are the dividends, distributions and charges foreseeable by the undertaking.</w:t>
            </w:r>
            <w:del w:id="177" w:author="Author">
              <w:r w:rsidRPr="0073170E" w:rsidDel="001B269A">
                <w:rPr>
                  <w:rFonts w:ascii="Times New Roman" w:hAnsi="Times New Roman" w:cs="Times New Roman"/>
                  <w:sz w:val="20"/>
                  <w:szCs w:val="20"/>
                </w:rPr>
                <w:delText xml:space="preserve"> </w:delText>
              </w:r>
            </w:del>
          </w:p>
        </w:tc>
      </w:tr>
      <w:tr w:rsidR="00016BE4" w:rsidRPr="00C76D9F" w14:paraId="3E92718F" w14:textId="77777777" w:rsidTr="0073170E">
        <w:trPr>
          <w:gridAfter w:val="1"/>
          <w:wAfter w:w="7" w:type="dxa"/>
          <w:trHeight w:val="1407"/>
        </w:trPr>
        <w:tc>
          <w:tcPr>
            <w:tcW w:w="1843" w:type="dxa"/>
            <w:gridSpan w:val="2"/>
            <w:hideMark/>
          </w:tcPr>
          <w:p w14:paraId="26E08D70" w14:textId="6719CEB0"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R0730/C00</w:t>
            </w:r>
            <w:ins w:id="178" w:author="Author">
              <w:r w:rsidR="00636F5B">
                <w:rPr>
                  <w:rFonts w:ascii="Times New Roman" w:hAnsi="Times New Roman" w:cs="Times New Roman"/>
                  <w:sz w:val="20"/>
                  <w:szCs w:val="20"/>
                </w:rPr>
                <w:t>6</w:t>
              </w:r>
            </w:ins>
            <w:del w:id="179" w:author="Author">
              <w:r w:rsidRPr="0073170E" w:rsidDel="00636F5B">
                <w:rPr>
                  <w:rFonts w:ascii="Times New Roman" w:hAnsi="Times New Roman" w:cs="Times New Roman"/>
                  <w:sz w:val="20"/>
                  <w:szCs w:val="20"/>
                </w:rPr>
                <w:delText>1</w:delText>
              </w:r>
            </w:del>
            <w:r w:rsidRPr="0073170E">
              <w:rPr>
                <w:rFonts w:ascii="Times New Roman" w:hAnsi="Times New Roman" w:cs="Times New Roman"/>
                <w:sz w:val="20"/>
                <w:szCs w:val="20"/>
              </w:rPr>
              <w:t>0</w:t>
            </w:r>
          </w:p>
          <w:p w14:paraId="0F9ED889"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(B26)</w:t>
            </w:r>
          </w:p>
        </w:tc>
        <w:tc>
          <w:tcPr>
            <w:tcW w:w="2835" w:type="dxa"/>
            <w:hideMark/>
          </w:tcPr>
          <w:p w14:paraId="5BE5B7E4"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Other basic own fund items </w:t>
            </w:r>
          </w:p>
        </w:tc>
        <w:tc>
          <w:tcPr>
            <w:tcW w:w="4529" w:type="dxa"/>
            <w:hideMark/>
          </w:tcPr>
          <w:p w14:paraId="16CC818B" w14:textId="643CEBE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These are the basic own fund items included in points (a)(</w:t>
            </w:r>
            <w:proofErr w:type="spellStart"/>
            <w:r w:rsidRPr="0073170E">
              <w:rPr>
                <w:rFonts w:ascii="Times New Roman" w:hAnsi="Times New Roman" w:cs="Times New Roman"/>
                <w:sz w:val="20"/>
                <w:szCs w:val="20"/>
              </w:rPr>
              <w:t>i</w:t>
            </w:r>
            <w:proofErr w:type="spellEnd"/>
            <w:r w:rsidRPr="0073170E">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w:t>
            </w:r>
            <w:r w:rsidR="00191029" w:rsidRPr="00C76D9F">
              <w:rPr>
                <w:rFonts w:ascii="Times New Roman" w:hAnsi="Times New Roman" w:cs="Times New Roman"/>
                <w:sz w:val="20"/>
                <w:szCs w:val="20"/>
              </w:rPr>
              <w:t>Directive 2009/138/EC</w:t>
            </w:r>
            <w:r w:rsidRPr="0073170E">
              <w:rPr>
                <w:rFonts w:ascii="Times New Roman" w:hAnsi="Times New Roman" w:cs="Times New Roman"/>
                <w:sz w:val="20"/>
                <w:szCs w:val="20"/>
              </w:rPr>
              <w:t xml:space="preserve">. </w:t>
            </w:r>
          </w:p>
        </w:tc>
      </w:tr>
      <w:tr w:rsidR="00016BE4" w:rsidRPr="00C76D9F" w14:paraId="2A6433E2" w14:textId="77777777" w:rsidTr="0073170E">
        <w:trPr>
          <w:gridAfter w:val="1"/>
          <w:wAfter w:w="7" w:type="dxa"/>
          <w:trHeight w:val="1288"/>
        </w:trPr>
        <w:tc>
          <w:tcPr>
            <w:tcW w:w="1843" w:type="dxa"/>
            <w:gridSpan w:val="2"/>
            <w:hideMark/>
          </w:tcPr>
          <w:p w14:paraId="131B6068" w14:textId="641B255B"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R0740/C00</w:t>
            </w:r>
            <w:ins w:id="180" w:author="Author">
              <w:r w:rsidR="00636F5B">
                <w:rPr>
                  <w:rFonts w:ascii="Times New Roman" w:hAnsi="Times New Roman" w:cs="Times New Roman"/>
                  <w:sz w:val="20"/>
                  <w:szCs w:val="20"/>
                </w:rPr>
                <w:t>6</w:t>
              </w:r>
            </w:ins>
            <w:del w:id="181" w:author="Author">
              <w:r w:rsidRPr="0073170E" w:rsidDel="00636F5B">
                <w:rPr>
                  <w:rFonts w:ascii="Times New Roman" w:hAnsi="Times New Roman" w:cs="Times New Roman"/>
                  <w:sz w:val="20"/>
                  <w:szCs w:val="20"/>
                </w:rPr>
                <w:delText>1</w:delText>
              </w:r>
            </w:del>
            <w:r w:rsidRPr="0073170E">
              <w:rPr>
                <w:rFonts w:ascii="Times New Roman" w:hAnsi="Times New Roman" w:cs="Times New Roman"/>
                <w:sz w:val="20"/>
                <w:szCs w:val="20"/>
              </w:rPr>
              <w:t>0</w:t>
            </w:r>
          </w:p>
          <w:p w14:paraId="1C4E270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(B27)</w:t>
            </w:r>
          </w:p>
        </w:tc>
        <w:tc>
          <w:tcPr>
            <w:tcW w:w="2835" w:type="dxa"/>
            <w:hideMark/>
          </w:tcPr>
          <w:p w14:paraId="7D3B5E86" w14:textId="78B77415"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69A642F9" w14:textId="45FA020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p>
        </w:tc>
      </w:tr>
      <w:tr w:rsidR="00016BE4" w:rsidRPr="00C76D9F" w14:paraId="7177BBE7" w14:textId="77777777" w:rsidTr="0073170E">
        <w:trPr>
          <w:gridAfter w:val="1"/>
          <w:wAfter w:w="7" w:type="dxa"/>
          <w:trHeight w:val="735"/>
        </w:trPr>
        <w:tc>
          <w:tcPr>
            <w:tcW w:w="1843" w:type="dxa"/>
            <w:gridSpan w:val="2"/>
            <w:hideMark/>
          </w:tcPr>
          <w:p w14:paraId="61272E61" w14:textId="0074F1B9"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R0760/C00</w:t>
            </w:r>
            <w:ins w:id="182" w:author="Author">
              <w:r w:rsidR="00636F5B">
                <w:rPr>
                  <w:rFonts w:ascii="Times New Roman" w:hAnsi="Times New Roman" w:cs="Times New Roman"/>
                  <w:sz w:val="20"/>
                  <w:szCs w:val="20"/>
                </w:rPr>
                <w:t>6</w:t>
              </w:r>
            </w:ins>
            <w:del w:id="183" w:author="Author">
              <w:r w:rsidRPr="0073170E" w:rsidDel="00636F5B">
                <w:rPr>
                  <w:rFonts w:ascii="Times New Roman" w:hAnsi="Times New Roman" w:cs="Times New Roman"/>
                  <w:sz w:val="20"/>
                  <w:szCs w:val="20"/>
                </w:rPr>
                <w:delText>1</w:delText>
              </w:r>
            </w:del>
            <w:r w:rsidRPr="0073170E">
              <w:rPr>
                <w:rFonts w:ascii="Times New Roman" w:hAnsi="Times New Roman" w:cs="Times New Roman"/>
                <w:sz w:val="20"/>
                <w:szCs w:val="20"/>
              </w:rPr>
              <w:t xml:space="preserve">0 </w:t>
            </w:r>
          </w:p>
          <w:p w14:paraId="372B31CE"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(B29)</w:t>
            </w:r>
          </w:p>
        </w:tc>
        <w:tc>
          <w:tcPr>
            <w:tcW w:w="2835" w:type="dxa"/>
            <w:hideMark/>
          </w:tcPr>
          <w:p w14:paraId="0F227B43" w14:textId="04387A21" w:rsidR="00016BE4" w:rsidRPr="0073170E" w:rsidRDefault="00016BE4">
            <w:pPr>
              <w:spacing w:after="0"/>
              <w:rPr>
                <w:rFonts w:ascii="Times New Roman" w:hAnsi="Times New Roman" w:cs="Times New Roman"/>
                <w:sz w:val="20"/>
                <w:szCs w:val="20"/>
              </w:rPr>
            </w:pPr>
            <w:r w:rsidRPr="0073170E">
              <w:rPr>
                <w:rFonts w:ascii="Times New Roman" w:hAnsi="Times New Roman" w:cs="Times New Roman"/>
                <w:sz w:val="20"/>
                <w:szCs w:val="20"/>
              </w:rPr>
              <w:t xml:space="preserve">Reconciliation reserve </w:t>
            </w:r>
            <w:del w:id="184" w:author="Author">
              <w:r w:rsidRPr="0073170E" w:rsidDel="00DB20F0">
                <w:rPr>
                  <w:rFonts w:ascii="Times New Roman" w:hAnsi="Times New Roman" w:cs="Times New Roman"/>
                  <w:sz w:val="20"/>
                  <w:szCs w:val="20"/>
                </w:rPr>
                <w:delText>before deduction for participations</w:delText>
              </w:r>
            </w:del>
            <w:ins w:id="185" w:author="Author">
              <w:r w:rsidR="00DB20F0">
                <w:rPr>
                  <w:rFonts w:ascii="Times New Roman" w:hAnsi="Times New Roman" w:cs="Times New Roman"/>
                  <w:sz w:val="20"/>
                  <w:szCs w:val="20"/>
                </w:rPr>
                <w:t xml:space="preserve"> </w:t>
              </w:r>
            </w:ins>
            <w:r w:rsidRPr="0073170E">
              <w:rPr>
                <w:rFonts w:ascii="Times New Roman" w:hAnsi="Times New Roman" w:cs="Times New Roman"/>
                <w:sz w:val="20"/>
                <w:szCs w:val="20"/>
              </w:rPr>
              <w:t xml:space="preserve">- total </w:t>
            </w:r>
          </w:p>
        </w:tc>
        <w:tc>
          <w:tcPr>
            <w:tcW w:w="4529" w:type="dxa"/>
            <w:hideMark/>
          </w:tcPr>
          <w:p w14:paraId="38DF817F" w14:textId="1CC420D6"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the reconciliation reserve </w:t>
            </w:r>
            <w:del w:id="186" w:author="Author">
              <w:r w:rsidRPr="0073170E" w:rsidDel="003C27AA">
                <w:rPr>
                  <w:rFonts w:ascii="Times New Roman" w:hAnsi="Times New Roman" w:cs="Times New Roman"/>
                  <w:sz w:val="20"/>
                  <w:szCs w:val="20"/>
                </w:rPr>
                <w:delText xml:space="preserve"> </w:delText>
              </w:r>
            </w:del>
            <w:r w:rsidRPr="0073170E">
              <w:rPr>
                <w:rFonts w:ascii="Times New Roman" w:hAnsi="Times New Roman" w:cs="Times New Roman"/>
                <w:sz w:val="20"/>
                <w:szCs w:val="20"/>
              </w:rPr>
              <w:t xml:space="preserve">of the undertaking, before </w:t>
            </w:r>
            <w:ins w:id="187" w:author="Author">
              <w:r w:rsidR="00DB20F0" w:rsidRPr="00DB20F0">
                <w:rPr>
                  <w:rFonts w:ascii="Times New Roman" w:hAnsi="Times New Roman" w:cs="Times New Roman"/>
                  <w:sz w:val="20"/>
                  <w:szCs w:val="20"/>
                </w:rPr>
                <w:t xml:space="preserve">deduction for participations in other financial sector as foreseen in article 68 of Delegated Regulation </w:t>
              </w:r>
              <w:r w:rsidR="00A07CB7">
                <w:rPr>
                  <w:rFonts w:ascii="Times New Roman" w:hAnsi="Times New Roman" w:cs="Times New Roman"/>
                  <w:sz w:val="20"/>
                  <w:szCs w:val="20"/>
                </w:rPr>
                <w:t xml:space="preserve">(EU) </w:t>
              </w:r>
              <w:r w:rsidR="00DB20F0" w:rsidRPr="00DB20F0">
                <w:rPr>
                  <w:rFonts w:ascii="Times New Roman" w:hAnsi="Times New Roman" w:cs="Times New Roman"/>
                  <w:sz w:val="20"/>
                  <w:szCs w:val="20"/>
                </w:rPr>
                <w:t>2015/35</w:t>
              </w:r>
            </w:ins>
            <w:del w:id="188" w:author="Author">
              <w:r w:rsidRPr="0073170E" w:rsidDel="00DB20F0">
                <w:rPr>
                  <w:rFonts w:ascii="Times New Roman" w:hAnsi="Times New Roman" w:cs="Times New Roman"/>
                  <w:sz w:val="20"/>
                  <w:szCs w:val="20"/>
                </w:rPr>
                <w:delText>deductions for participations</w:delText>
              </w:r>
            </w:del>
            <w:r w:rsidRPr="0073170E">
              <w:rPr>
                <w:rFonts w:ascii="Times New Roman" w:hAnsi="Times New Roman" w:cs="Times New Roman"/>
                <w:sz w:val="20"/>
                <w:szCs w:val="20"/>
              </w:rPr>
              <w:t>.</w:t>
            </w:r>
          </w:p>
        </w:tc>
      </w:tr>
      <w:tr w:rsidR="00016BE4" w:rsidRPr="00C76D9F" w14:paraId="4BDFDFB2" w14:textId="77777777" w:rsidTr="0073170E">
        <w:trPr>
          <w:gridAfter w:val="1"/>
          <w:wAfter w:w="7" w:type="dxa"/>
          <w:trHeight w:val="1560"/>
        </w:trPr>
        <w:tc>
          <w:tcPr>
            <w:tcW w:w="1843" w:type="dxa"/>
            <w:gridSpan w:val="2"/>
            <w:hideMark/>
          </w:tcPr>
          <w:p w14:paraId="197073CC" w14:textId="2169FBA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R0770/C00</w:t>
            </w:r>
            <w:ins w:id="189" w:author="Author">
              <w:r w:rsidR="00636F5B">
                <w:rPr>
                  <w:rFonts w:ascii="Times New Roman" w:hAnsi="Times New Roman" w:cs="Times New Roman"/>
                  <w:sz w:val="20"/>
                  <w:szCs w:val="20"/>
                </w:rPr>
                <w:t>6</w:t>
              </w:r>
            </w:ins>
            <w:del w:id="190" w:author="Author">
              <w:r w:rsidRPr="0073170E" w:rsidDel="00636F5B">
                <w:rPr>
                  <w:rFonts w:ascii="Times New Roman" w:hAnsi="Times New Roman" w:cs="Times New Roman"/>
                  <w:sz w:val="20"/>
                  <w:szCs w:val="20"/>
                </w:rPr>
                <w:delText>1</w:delText>
              </w:r>
            </w:del>
            <w:r w:rsidRPr="0073170E">
              <w:rPr>
                <w:rFonts w:ascii="Times New Roman" w:hAnsi="Times New Roman" w:cs="Times New Roman"/>
                <w:sz w:val="20"/>
                <w:szCs w:val="20"/>
              </w:rPr>
              <w:t>0</w:t>
            </w:r>
          </w:p>
          <w:p w14:paraId="0A171BB9"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(A30)</w:t>
            </w:r>
          </w:p>
        </w:tc>
        <w:tc>
          <w:tcPr>
            <w:tcW w:w="2835" w:type="dxa"/>
            <w:hideMark/>
          </w:tcPr>
          <w:p w14:paraId="338F4E0B"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Life business</w:t>
            </w:r>
          </w:p>
        </w:tc>
        <w:tc>
          <w:tcPr>
            <w:tcW w:w="4529" w:type="dxa"/>
            <w:hideMark/>
          </w:tcPr>
          <w:p w14:paraId="0C4EF37E" w14:textId="78BD37DD"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016BE4" w:rsidRPr="007B276A" w14:paraId="7739E1F3" w14:textId="77777777" w:rsidTr="0073170E">
        <w:trPr>
          <w:gridAfter w:val="1"/>
          <w:wAfter w:w="7" w:type="dxa"/>
          <w:trHeight w:val="1395"/>
        </w:trPr>
        <w:tc>
          <w:tcPr>
            <w:tcW w:w="1843" w:type="dxa"/>
            <w:gridSpan w:val="2"/>
            <w:hideMark/>
          </w:tcPr>
          <w:p w14:paraId="66958EF9" w14:textId="79E73CE2"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R0780/C00</w:t>
            </w:r>
            <w:ins w:id="191" w:author="Author">
              <w:r w:rsidR="00636F5B">
                <w:rPr>
                  <w:rFonts w:ascii="Times New Roman" w:hAnsi="Times New Roman" w:cs="Times New Roman"/>
                  <w:sz w:val="20"/>
                  <w:szCs w:val="20"/>
                </w:rPr>
                <w:t>6</w:t>
              </w:r>
            </w:ins>
            <w:del w:id="192" w:author="Author">
              <w:r w:rsidRPr="0073170E" w:rsidDel="00636F5B">
                <w:rPr>
                  <w:rFonts w:ascii="Times New Roman" w:hAnsi="Times New Roman" w:cs="Times New Roman"/>
                  <w:sz w:val="20"/>
                  <w:szCs w:val="20"/>
                </w:rPr>
                <w:delText>1</w:delText>
              </w:r>
            </w:del>
            <w:r w:rsidRPr="0073170E">
              <w:rPr>
                <w:rFonts w:ascii="Times New Roman" w:hAnsi="Times New Roman" w:cs="Times New Roman"/>
                <w:sz w:val="20"/>
                <w:szCs w:val="20"/>
              </w:rPr>
              <w:t>0</w:t>
            </w:r>
          </w:p>
          <w:p w14:paraId="129AC219"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(A31)</w:t>
            </w:r>
          </w:p>
        </w:tc>
        <w:tc>
          <w:tcPr>
            <w:tcW w:w="2835" w:type="dxa"/>
            <w:hideMark/>
          </w:tcPr>
          <w:p w14:paraId="5614F22D"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Expected profits included in future premiums (EPIFP) - Non- life business</w:t>
            </w:r>
          </w:p>
        </w:tc>
        <w:tc>
          <w:tcPr>
            <w:tcW w:w="4529" w:type="dxa"/>
            <w:hideMark/>
          </w:tcPr>
          <w:p w14:paraId="7C9B91EB" w14:textId="41503029"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non-life business of the undertaking. </w:t>
            </w:r>
          </w:p>
        </w:tc>
      </w:tr>
      <w:tr w:rsidR="00016BE4" w:rsidRPr="007B276A" w14:paraId="117DCBDC" w14:textId="77777777" w:rsidTr="0073170E">
        <w:trPr>
          <w:gridAfter w:val="1"/>
          <w:wAfter w:w="7" w:type="dxa"/>
          <w:trHeight w:val="753"/>
        </w:trPr>
        <w:tc>
          <w:tcPr>
            <w:tcW w:w="1843" w:type="dxa"/>
            <w:gridSpan w:val="2"/>
            <w:hideMark/>
          </w:tcPr>
          <w:p w14:paraId="029E119B" w14:textId="371796F0"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R0790/C00</w:t>
            </w:r>
            <w:ins w:id="193" w:author="Author">
              <w:r w:rsidR="00636F5B">
                <w:rPr>
                  <w:rFonts w:ascii="Times New Roman" w:hAnsi="Times New Roman" w:cs="Times New Roman"/>
                  <w:sz w:val="20"/>
                  <w:szCs w:val="20"/>
                </w:rPr>
                <w:t>6</w:t>
              </w:r>
            </w:ins>
            <w:del w:id="194" w:author="Author">
              <w:r w:rsidRPr="0073170E" w:rsidDel="00636F5B">
                <w:rPr>
                  <w:rFonts w:ascii="Times New Roman" w:hAnsi="Times New Roman" w:cs="Times New Roman"/>
                  <w:sz w:val="20"/>
                  <w:szCs w:val="20"/>
                </w:rPr>
                <w:delText>1</w:delText>
              </w:r>
            </w:del>
            <w:r w:rsidRPr="0073170E">
              <w:rPr>
                <w:rFonts w:ascii="Times New Roman" w:hAnsi="Times New Roman" w:cs="Times New Roman"/>
                <w:sz w:val="20"/>
                <w:szCs w:val="20"/>
              </w:rPr>
              <w:t>0</w:t>
            </w:r>
          </w:p>
          <w:p w14:paraId="05161133" w14:textId="77777777" w:rsidR="00016BE4" w:rsidRPr="0073170E" w:rsidRDefault="00016BE4" w:rsidP="0073170E">
            <w:pPr>
              <w:spacing w:after="0"/>
              <w:rPr>
                <w:rFonts w:ascii="Times New Roman" w:hAnsi="Times New Roman" w:cs="Times New Roman"/>
                <w:sz w:val="20"/>
                <w:szCs w:val="20"/>
              </w:rPr>
            </w:pPr>
            <w:r w:rsidRPr="0073170E">
              <w:rPr>
                <w:rFonts w:ascii="Times New Roman" w:hAnsi="Times New Roman" w:cs="Times New Roman"/>
                <w:sz w:val="20"/>
                <w:szCs w:val="20"/>
              </w:rPr>
              <w:t>(A32)</w:t>
            </w:r>
          </w:p>
        </w:tc>
        <w:tc>
          <w:tcPr>
            <w:tcW w:w="2835" w:type="dxa"/>
            <w:hideMark/>
          </w:tcPr>
          <w:p w14:paraId="3A9E7340" w14:textId="77777777"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Total Expected profits included in future premiums (EPIFP)</w:t>
            </w:r>
          </w:p>
        </w:tc>
        <w:tc>
          <w:tcPr>
            <w:tcW w:w="4529" w:type="dxa"/>
            <w:hideMark/>
          </w:tcPr>
          <w:p w14:paraId="6BB81EAD" w14:textId="0A1574D3" w:rsidR="00016BE4" w:rsidRPr="0073170E" w:rsidRDefault="00016BE4">
            <w:pPr>
              <w:rPr>
                <w:rFonts w:ascii="Times New Roman" w:hAnsi="Times New Roman" w:cs="Times New Roman"/>
                <w:sz w:val="20"/>
                <w:szCs w:val="20"/>
              </w:rPr>
            </w:pPr>
            <w:r w:rsidRPr="0073170E">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73170E" w:rsidRDefault="002E6978" w:rsidP="006E09DD">
      <w:pPr>
        <w:rPr>
          <w:rFonts w:ascii="Times New Roman" w:hAnsi="Times New Roman" w:cs="Times New Roman"/>
          <w:sz w:val="20"/>
          <w:szCs w:val="20"/>
        </w:rPr>
      </w:pPr>
    </w:p>
    <w:sectPr w:rsidR="002E6978" w:rsidRPr="0073170E">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629A9" w14:textId="77777777" w:rsidR="00CE5BB0" w:rsidRDefault="00CE5BB0" w:rsidP="009054F5">
      <w:pPr>
        <w:spacing w:after="0" w:line="240" w:lineRule="auto"/>
      </w:pPr>
      <w:r>
        <w:separator/>
      </w:r>
    </w:p>
  </w:endnote>
  <w:endnote w:type="continuationSeparator" w:id="0">
    <w:p w14:paraId="65E2926D" w14:textId="77777777" w:rsidR="00CE5BB0" w:rsidRDefault="00CE5BB0"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0B1D1" w14:textId="77777777" w:rsidR="00CE5BB0" w:rsidRDefault="00CE5BB0" w:rsidP="009054F5">
      <w:pPr>
        <w:spacing w:after="0" w:line="240" w:lineRule="auto"/>
      </w:pPr>
      <w:r>
        <w:separator/>
      </w:r>
    </w:p>
  </w:footnote>
  <w:footnote w:type="continuationSeparator" w:id="0">
    <w:p w14:paraId="26EF6774" w14:textId="77777777" w:rsidR="00CE5BB0" w:rsidRDefault="00CE5BB0"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7B01350D"/>
    <w:multiLevelType w:val="hybridMultilevel"/>
    <w:tmpl w:val="6702200A"/>
    <w:lvl w:ilvl="0" w:tplc="2EBAF1BE">
      <w:start w:val="1"/>
      <w:numFmt w:val="decimal"/>
      <w:pStyle w:val="ListParagraph"/>
      <w:suff w:val="space"/>
      <w:lvlText w:val="%1)"/>
      <w:lvlJc w:val="left"/>
      <w:pPr>
        <w:ind w:left="0" w:firstLine="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24554"/>
    <w:rsid w:val="00003E7B"/>
    <w:rsid w:val="00004F80"/>
    <w:rsid w:val="00016B61"/>
    <w:rsid w:val="00016BE4"/>
    <w:rsid w:val="0001713A"/>
    <w:rsid w:val="00033998"/>
    <w:rsid w:val="00040E63"/>
    <w:rsid w:val="00041710"/>
    <w:rsid w:val="000538B6"/>
    <w:rsid w:val="0005659C"/>
    <w:rsid w:val="0005667D"/>
    <w:rsid w:val="00063009"/>
    <w:rsid w:val="00075043"/>
    <w:rsid w:val="000A11E0"/>
    <w:rsid w:val="000A70C8"/>
    <w:rsid w:val="000D3F65"/>
    <w:rsid w:val="000E6B65"/>
    <w:rsid w:val="00107FD8"/>
    <w:rsid w:val="00114F36"/>
    <w:rsid w:val="00115F5C"/>
    <w:rsid w:val="00120949"/>
    <w:rsid w:val="00130613"/>
    <w:rsid w:val="00133345"/>
    <w:rsid w:val="00187E55"/>
    <w:rsid w:val="00191029"/>
    <w:rsid w:val="001A0EDF"/>
    <w:rsid w:val="001A417E"/>
    <w:rsid w:val="001B269A"/>
    <w:rsid w:val="001B7E02"/>
    <w:rsid w:val="001D559B"/>
    <w:rsid w:val="001F00CB"/>
    <w:rsid w:val="00211527"/>
    <w:rsid w:val="002138D7"/>
    <w:rsid w:val="002176E9"/>
    <w:rsid w:val="00217E71"/>
    <w:rsid w:val="00233030"/>
    <w:rsid w:val="0024005E"/>
    <w:rsid w:val="00240854"/>
    <w:rsid w:val="00244DA3"/>
    <w:rsid w:val="0024500F"/>
    <w:rsid w:val="00255C70"/>
    <w:rsid w:val="00267C02"/>
    <w:rsid w:val="00270D03"/>
    <w:rsid w:val="0027250D"/>
    <w:rsid w:val="00272781"/>
    <w:rsid w:val="00272FA9"/>
    <w:rsid w:val="002A74F0"/>
    <w:rsid w:val="002B0B93"/>
    <w:rsid w:val="002B767D"/>
    <w:rsid w:val="002C5478"/>
    <w:rsid w:val="002D59C2"/>
    <w:rsid w:val="002E4346"/>
    <w:rsid w:val="002E6978"/>
    <w:rsid w:val="00301195"/>
    <w:rsid w:val="003021B3"/>
    <w:rsid w:val="00302CF4"/>
    <w:rsid w:val="0030795D"/>
    <w:rsid w:val="00312578"/>
    <w:rsid w:val="0031592C"/>
    <w:rsid w:val="003238CE"/>
    <w:rsid w:val="00326066"/>
    <w:rsid w:val="00341A3B"/>
    <w:rsid w:val="00344708"/>
    <w:rsid w:val="00346A25"/>
    <w:rsid w:val="00360E13"/>
    <w:rsid w:val="00363EA0"/>
    <w:rsid w:val="00364AD0"/>
    <w:rsid w:val="00365743"/>
    <w:rsid w:val="003658E1"/>
    <w:rsid w:val="00370192"/>
    <w:rsid w:val="00373D5B"/>
    <w:rsid w:val="00393BED"/>
    <w:rsid w:val="003B4948"/>
    <w:rsid w:val="003C27AA"/>
    <w:rsid w:val="003C32EE"/>
    <w:rsid w:val="003C4111"/>
    <w:rsid w:val="003D4DBE"/>
    <w:rsid w:val="003D55DC"/>
    <w:rsid w:val="003E3E9B"/>
    <w:rsid w:val="003E50DF"/>
    <w:rsid w:val="003F2C4E"/>
    <w:rsid w:val="004202D6"/>
    <w:rsid w:val="00424554"/>
    <w:rsid w:val="0043482E"/>
    <w:rsid w:val="00445A14"/>
    <w:rsid w:val="0046395B"/>
    <w:rsid w:val="00471833"/>
    <w:rsid w:val="004722C2"/>
    <w:rsid w:val="004826B2"/>
    <w:rsid w:val="00482B57"/>
    <w:rsid w:val="004863DB"/>
    <w:rsid w:val="004867BC"/>
    <w:rsid w:val="00490018"/>
    <w:rsid w:val="004B451F"/>
    <w:rsid w:val="004D11F0"/>
    <w:rsid w:val="004D3F59"/>
    <w:rsid w:val="004E1081"/>
    <w:rsid w:val="004E354C"/>
    <w:rsid w:val="004E5CC9"/>
    <w:rsid w:val="004F02CE"/>
    <w:rsid w:val="005015FE"/>
    <w:rsid w:val="005033EE"/>
    <w:rsid w:val="00510B45"/>
    <w:rsid w:val="00516891"/>
    <w:rsid w:val="00524DBE"/>
    <w:rsid w:val="00531A35"/>
    <w:rsid w:val="00541E60"/>
    <w:rsid w:val="00545143"/>
    <w:rsid w:val="00556D91"/>
    <w:rsid w:val="00565B67"/>
    <w:rsid w:val="00574C40"/>
    <w:rsid w:val="00586AEE"/>
    <w:rsid w:val="005903D6"/>
    <w:rsid w:val="005C0B65"/>
    <w:rsid w:val="005C10E5"/>
    <w:rsid w:val="005C26C1"/>
    <w:rsid w:val="005D4638"/>
    <w:rsid w:val="005E07E8"/>
    <w:rsid w:val="005F09F1"/>
    <w:rsid w:val="005F16BD"/>
    <w:rsid w:val="0060498D"/>
    <w:rsid w:val="00610BBC"/>
    <w:rsid w:val="00616AE2"/>
    <w:rsid w:val="00622143"/>
    <w:rsid w:val="006362B1"/>
    <w:rsid w:val="00636F5B"/>
    <w:rsid w:val="00657182"/>
    <w:rsid w:val="00660A7A"/>
    <w:rsid w:val="006612A9"/>
    <w:rsid w:val="006627AD"/>
    <w:rsid w:val="00667916"/>
    <w:rsid w:val="00675571"/>
    <w:rsid w:val="006811AD"/>
    <w:rsid w:val="00696618"/>
    <w:rsid w:val="00696660"/>
    <w:rsid w:val="006A546E"/>
    <w:rsid w:val="006E09DD"/>
    <w:rsid w:val="00714DDD"/>
    <w:rsid w:val="00716664"/>
    <w:rsid w:val="00722259"/>
    <w:rsid w:val="0072349A"/>
    <w:rsid w:val="007267B9"/>
    <w:rsid w:val="0073170E"/>
    <w:rsid w:val="00742E66"/>
    <w:rsid w:val="00746905"/>
    <w:rsid w:val="007510B6"/>
    <w:rsid w:val="00753BA4"/>
    <w:rsid w:val="007602A3"/>
    <w:rsid w:val="00774FCD"/>
    <w:rsid w:val="0079643E"/>
    <w:rsid w:val="007A460F"/>
    <w:rsid w:val="007B276A"/>
    <w:rsid w:val="007C20F6"/>
    <w:rsid w:val="007D3829"/>
    <w:rsid w:val="007D3DC4"/>
    <w:rsid w:val="008008C4"/>
    <w:rsid w:val="008133EE"/>
    <w:rsid w:val="00821F8D"/>
    <w:rsid w:val="0084282F"/>
    <w:rsid w:val="008732A3"/>
    <w:rsid w:val="00880CB0"/>
    <w:rsid w:val="00883EC5"/>
    <w:rsid w:val="008B496A"/>
    <w:rsid w:val="008C2B8D"/>
    <w:rsid w:val="008E0F36"/>
    <w:rsid w:val="008E1F1B"/>
    <w:rsid w:val="008E2605"/>
    <w:rsid w:val="008E6856"/>
    <w:rsid w:val="008F7A51"/>
    <w:rsid w:val="009054F5"/>
    <w:rsid w:val="00911FB3"/>
    <w:rsid w:val="00914290"/>
    <w:rsid w:val="009158E7"/>
    <w:rsid w:val="0092225B"/>
    <w:rsid w:val="00930D4D"/>
    <w:rsid w:val="009358B5"/>
    <w:rsid w:val="009376A6"/>
    <w:rsid w:val="00944290"/>
    <w:rsid w:val="00961D09"/>
    <w:rsid w:val="0096439B"/>
    <w:rsid w:val="0097077B"/>
    <w:rsid w:val="0098603F"/>
    <w:rsid w:val="00987866"/>
    <w:rsid w:val="00993A9A"/>
    <w:rsid w:val="009A7ADA"/>
    <w:rsid w:val="009C0852"/>
    <w:rsid w:val="009D41F0"/>
    <w:rsid w:val="009D4CC2"/>
    <w:rsid w:val="009E7D2A"/>
    <w:rsid w:val="00A0210E"/>
    <w:rsid w:val="00A07CB7"/>
    <w:rsid w:val="00A20007"/>
    <w:rsid w:val="00A435B6"/>
    <w:rsid w:val="00A43696"/>
    <w:rsid w:val="00A45D5A"/>
    <w:rsid w:val="00A61FB6"/>
    <w:rsid w:val="00A70D06"/>
    <w:rsid w:val="00A72D02"/>
    <w:rsid w:val="00A76A31"/>
    <w:rsid w:val="00A80831"/>
    <w:rsid w:val="00AB486E"/>
    <w:rsid w:val="00AD3709"/>
    <w:rsid w:val="00AF0C43"/>
    <w:rsid w:val="00AF2FC6"/>
    <w:rsid w:val="00B00BBB"/>
    <w:rsid w:val="00B04F52"/>
    <w:rsid w:val="00B076D3"/>
    <w:rsid w:val="00B37709"/>
    <w:rsid w:val="00B425F1"/>
    <w:rsid w:val="00B524B2"/>
    <w:rsid w:val="00B63279"/>
    <w:rsid w:val="00B70CA7"/>
    <w:rsid w:val="00B83410"/>
    <w:rsid w:val="00B91AD6"/>
    <w:rsid w:val="00BB3DF8"/>
    <w:rsid w:val="00BC17FE"/>
    <w:rsid w:val="00BD7DE1"/>
    <w:rsid w:val="00BE6E7B"/>
    <w:rsid w:val="00BE7833"/>
    <w:rsid w:val="00BF6412"/>
    <w:rsid w:val="00C16C67"/>
    <w:rsid w:val="00C22F09"/>
    <w:rsid w:val="00C46F0D"/>
    <w:rsid w:val="00C4780A"/>
    <w:rsid w:val="00C50B71"/>
    <w:rsid w:val="00C554ED"/>
    <w:rsid w:val="00C5639E"/>
    <w:rsid w:val="00C63E3F"/>
    <w:rsid w:val="00C76D9F"/>
    <w:rsid w:val="00C82502"/>
    <w:rsid w:val="00C8404A"/>
    <w:rsid w:val="00CA1E03"/>
    <w:rsid w:val="00CA4497"/>
    <w:rsid w:val="00CB0E1D"/>
    <w:rsid w:val="00CB1412"/>
    <w:rsid w:val="00CD7687"/>
    <w:rsid w:val="00CE5BB0"/>
    <w:rsid w:val="00CE6730"/>
    <w:rsid w:val="00CE7BB5"/>
    <w:rsid w:val="00CF19B8"/>
    <w:rsid w:val="00D00457"/>
    <w:rsid w:val="00D176BE"/>
    <w:rsid w:val="00D32D6D"/>
    <w:rsid w:val="00D510E4"/>
    <w:rsid w:val="00D7539A"/>
    <w:rsid w:val="00D7726C"/>
    <w:rsid w:val="00D90026"/>
    <w:rsid w:val="00D96AC4"/>
    <w:rsid w:val="00DB20F0"/>
    <w:rsid w:val="00DB2CC9"/>
    <w:rsid w:val="00DB2FC6"/>
    <w:rsid w:val="00DC58FA"/>
    <w:rsid w:val="00DE2E69"/>
    <w:rsid w:val="00DF14E2"/>
    <w:rsid w:val="00E07E0D"/>
    <w:rsid w:val="00E17EA6"/>
    <w:rsid w:val="00E245FB"/>
    <w:rsid w:val="00E371F4"/>
    <w:rsid w:val="00E5033C"/>
    <w:rsid w:val="00E6348F"/>
    <w:rsid w:val="00E66B4F"/>
    <w:rsid w:val="00E738B1"/>
    <w:rsid w:val="00E838A7"/>
    <w:rsid w:val="00E975AC"/>
    <w:rsid w:val="00EA006D"/>
    <w:rsid w:val="00EC69EA"/>
    <w:rsid w:val="00ED3CC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86778"/>
    <w:rsid w:val="00F97879"/>
    <w:rsid w:val="00FA6246"/>
    <w:rsid w:val="00FA62CF"/>
    <w:rsid w:val="00FB5515"/>
    <w:rsid w:val="00FB79FD"/>
    <w:rsid w:val="00FE0B72"/>
    <w:rsid w:val="00FE2134"/>
    <w:rsid w:val="00FF6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 w:type="paragraph" w:styleId="ListParagraph">
    <w:name w:val="List Paragraph"/>
    <w:basedOn w:val="Normal"/>
    <w:uiPriority w:val="34"/>
    <w:qFormat/>
    <w:rsid w:val="00041710"/>
    <w:pPr>
      <w:numPr>
        <w:numId w:val="3"/>
      </w:numPr>
      <w:spacing w:line="240" w:lineRule="auto"/>
    </w:pPr>
    <w:rPr>
      <w:rFonts w:ascii="Arial" w:eastAsiaTheme="minorEastAsia" w:hAnsi="Arial"/>
      <w:sz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 w:type="paragraph" w:styleId="ListParagraph">
    <w:name w:val="List Paragraph"/>
    <w:basedOn w:val="Normal"/>
    <w:uiPriority w:val="34"/>
    <w:qFormat/>
    <w:rsid w:val="00041710"/>
    <w:pPr>
      <w:numPr>
        <w:numId w:val="3"/>
      </w:numPr>
      <w:spacing w:line="240" w:lineRule="auto"/>
    </w:pPr>
    <w:rPr>
      <w:rFonts w:ascii="Arial" w:eastAsiaTheme="minorEastAsia" w:hAnsi="Arial"/>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249509">
      <w:bodyDiv w:val="1"/>
      <w:marLeft w:val="0"/>
      <w:marRight w:val="0"/>
      <w:marTop w:val="0"/>
      <w:marBottom w:val="0"/>
      <w:divBdr>
        <w:top w:val="none" w:sz="0" w:space="0" w:color="auto"/>
        <w:left w:val="none" w:sz="0" w:space="0" w:color="auto"/>
        <w:bottom w:val="none" w:sz="0" w:space="0" w:color="auto"/>
        <w:right w:val="none" w:sz="0" w:space="0" w:color="auto"/>
      </w:divBdr>
    </w:div>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BE0DB-1607-47B5-917D-F4019630A21A}">
  <ds:schemaRefs/>
</ds:datastoreItem>
</file>

<file path=customXml/itemProps2.xml><?xml version="1.0" encoding="utf-8"?>
<ds:datastoreItem xmlns:ds="http://schemas.openxmlformats.org/officeDocument/2006/customXml" ds:itemID="{0F03D370-9F94-48FD-B5D0-F5CD7BBB5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4133</Words>
  <Characters>23560</Characters>
  <Application>Microsoft Office Word</Application>
  <DocSecurity>0</DocSecurity>
  <Lines>196</Lines>
  <Paragraphs>55</Paragraphs>
  <ScaleCrop>false</ScaleCrop>
  <Company/>
  <LinksUpToDate>false</LinksUpToDate>
  <CharactersWithSpaces>27638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2015-07-02T23:04:00Z</dcterms:created>
  <dcterms:modified xsi:type="dcterms:W3CDTF">2015-07-02T23:04:00Z</dcterms:modified>
</cp:coreProperties>
</file>